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XSpec="right" w:tblpY="-442"/>
        <w:tblW w:w="10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5"/>
        <w:gridCol w:w="3388"/>
      </w:tblGrid>
      <w:tr w:rsidR="00F258AB" w:rsidRPr="003876C8" w:rsidTr="00DC3CC1">
        <w:trPr>
          <w:trHeight w:val="460"/>
        </w:trPr>
        <w:tc>
          <w:tcPr>
            <w:tcW w:w="6745" w:type="dxa"/>
            <w:vMerge w:val="restart"/>
          </w:tcPr>
          <w:p w:rsidR="00F258AB" w:rsidRPr="000950A8" w:rsidRDefault="00F258AB" w:rsidP="00DC3CC1">
            <w:pPr>
              <w:widowControl w:val="0"/>
              <w:suppressAutoHyphens/>
              <w:spacing w:after="0" w:line="240" w:lineRule="auto"/>
              <w:ind w:left="-1134" w:firstLine="992"/>
              <w:jc w:val="center"/>
              <w:rPr>
                <w:rFonts w:ascii="Times New Roman" w:hAnsi="Times New Roman"/>
                <w:color w:val="000000"/>
                <w:kern w:val="26"/>
                <w:sz w:val="16"/>
                <w:szCs w:val="16"/>
                <w:lang w:bidi="hi-IN"/>
              </w:rPr>
            </w:pPr>
            <w:r w:rsidRPr="000950A8">
              <w:rPr>
                <w:rFonts w:ascii="Times New Roman" w:eastAsia="WenQuanYi Micro Hei" w:hAnsi="Times New Roman"/>
                <w:b/>
                <w:kern w:val="26"/>
                <w:sz w:val="16"/>
                <w:szCs w:val="16"/>
                <w:lang w:eastAsia="zh-CN" w:bidi="hi-IN"/>
              </w:rPr>
              <w:t xml:space="preserve">  </w:t>
            </w:r>
            <w:r w:rsidR="00927055">
              <w:rPr>
                <w:rFonts w:ascii="Times New Roman" w:eastAsia="WenQuanYi Micro Hei" w:hAnsi="Times New Roman"/>
                <w:color w:val="000000"/>
                <w:kern w:val="26"/>
                <w:sz w:val="16"/>
                <w:szCs w:val="16"/>
                <w:lang w:bidi="hi-I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49.75pt;height:66pt">
                  <v:shadow color="#868686"/>
                  <v:textpath style="font-family:&quot;Arial Black&quot;;v-text-kern:t" trim="t" fitpath="t" string="Вестник"/>
                </v:shape>
              </w:pict>
            </w:r>
          </w:p>
          <w:p w:rsidR="00F258AB" w:rsidRPr="000950A8" w:rsidRDefault="00F258AB" w:rsidP="00DC3CC1">
            <w:pPr>
              <w:widowControl w:val="0"/>
              <w:suppressAutoHyphens/>
              <w:spacing w:after="0" w:line="240" w:lineRule="auto"/>
              <w:ind w:left="-1134" w:firstLine="1134"/>
              <w:jc w:val="center"/>
              <w:rPr>
                <w:rFonts w:ascii="Times New Roman" w:eastAsia="WenQuanYi Micro Hei" w:hAnsi="Times New Roman"/>
                <w:color w:val="000000"/>
                <w:kern w:val="26"/>
                <w:sz w:val="16"/>
                <w:szCs w:val="16"/>
                <w:lang w:bidi="hi-IN"/>
              </w:rPr>
            </w:pPr>
            <w:r w:rsidRPr="000950A8">
              <w:rPr>
                <w:rFonts w:ascii="Times New Roman" w:eastAsia="WenQuanYi Micro Hei" w:hAnsi="Times New Roman"/>
                <w:color w:val="000000"/>
                <w:kern w:val="26"/>
                <w:sz w:val="16"/>
                <w:szCs w:val="16"/>
                <w:lang w:bidi="hi-IN"/>
              </w:rPr>
              <w:t>поселения Малый</w:t>
            </w:r>
            <w:proofErr w:type="gramStart"/>
            <w:r w:rsidRPr="000950A8">
              <w:rPr>
                <w:rFonts w:ascii="Times New Roman" w:eastAsia="WenQuanYi Micro Hei" w:hAnsi="Times New Roman"/>
                <w:color w:val="000000"/>
                <w:kern w:val="26"/>
                <w:sz w:val="16"/>
                <w:szCs w:val="16"/>
                <w:lang w:bidi="hi-IN"/>
              </w:rPr>
              <w:t xml:space="preserve"> Т</w:t>
            </w:r>
            <w:proofErr w:type="gramEnd"/>
            <w:r w:rsidRPr="000950A8">
              <w:rPr>
                <w:rFonts w:ascii="Times New Roman" w:eastAsia="WenQuanYi Micro Hei" w:hAnsi="Times New Roman"/>
                <w:color w:val="000000"/>
                <w:kern w:val="26"/>
                <w:sz w:val="16"/>
                <w:szCs w:val="16"/>
                <w:lang w:bidi="hi-IN"/>
              </w:rPr>
              <w:t>олкай</w:t>
            </w:r>
          </w:p>
        </w:tc>
        <w:tc>
          <w:tcPr>
            <w:tcW w:w="3388" w:type="dxa"/>
          </w:tcPr>
          <w:p w:rsidR="00F258AB" w:rsidRPr="000950A8" w:rsidRDefault="00F258AB" w:rsidP="00DC3CC1">
            <w:pPr>
              <w:widowControl w:val="0"/>
              <w:suppressAutoHyphens/>
              <w:spacing w:after="0" w:line="240" w:lineRule="auto"/>
              <w:jc w:val="center"/>
              <w:rPr>
                <w:rFonts w:ascii="Times New Roman" w:hAnsi="Times New Roman"/>
                <w:i/>
                <w:color w:val="000000"/>
                <w:kern w:val="26"/>
                <w:sz w:val="16"/>
                <w:szCs w:val="16"/>
                <w:lang w:bidi="hi-IN"/>
              </w:rPr>
            </w:pPr>
            <w:r w:rsidRPr="000950A8">
              <w:rPr>
                <w:rFonts w:ascii="Times New Roman" w:eastAsia="WenQuanYi Micro Hei" w:hAnsi="Times New Roman"/>
                <w:i/>
                <w:color w:val="000000"/>
                <w:kern w:val="26"/>
                <w:sz w:val="16"/>
                <w:szCs w:val="16"/>
                <w:lang w:bidi="hi-IN"/>
              </w:rPr>
              <w:t>РАСПРОСТРАНЯЕТСЯ БЕСПЛАТНО</w:t>
            </w:r>
          </w:p>
          <w:p w:rsidR="00F258AB" w:rsidRPr="000950A8" w:rsidRDefault="00F258AB" w:rsidP="00DC3CC1">
            <w:pPr>
              <w:widowControl w:val="0"/>
              <w:suppressAutoHyphens/>
              <w:spacing w:after="0" w:line="240" w:lineRule="auto"/>
              <w:jc w:val="center"/>
              <w:rPr>
                <w:rFonts w:ascii="Times New Roman" w:eastAsia="WenQuanYi Micro Hei" w:hAnsi="Times New Roman"/>
                <w:color w:val="000000"/>
                <w:kern w:val="26"/>
                <w:sz w:val="16"/>
                <w:szCs w:val="16"/>
                <w:lang w:bidi="hi-IN"/>
              </w:rPr>
            </w:pPr>
            <w:r w:rsidRPr="000950A8">
              <w:rPr>
                <w:rFonts w:ascii="Times New Roman" w:eastAsia="WenQuanYi Micro Hei" w:hAnsi="Times New Roman"/>
                <w:i/>
                <w:color w:val="000000"/>
                <w:kern w:val="26"/>
                <w:sz w:val="16"/>
                <w:szCs w:val="16"/>
                <w:lang w:bidi="hi-IN"/>
              </w:rPr>
              <w:t>Газета основана 14.06.2010 г.</w:t>
            </w:r>
          </w:p>
        </w:tc>
      </w:tr>
      <w:tr w:rsidR="00F258AB" w:rsidRPr="003876C8" w:rsidTr="00DC3CC1">
        <w:trPr>
          <w:trHeight w:val="700"/>
        </w:trPr>
        <w:tc>
          <w:tcPr>
            <w:tcW w:w="6745" w:type="dxa"/>
            <w:vMerge/>
            <w:vAlign w:val="center"/>
          </w:tcPr>
          <w:p w:rsidR="00F258AB" w:rsidRPr="000950A8" w:rsidRDefault="00F258AB" w:rsidP="00DC3CC1">
            <w:pPr>
              <w:widowControl w:val="0"/>
              <w:suppressAutoHyphens/>
              <w:spacing w:after="0" w:line="240" w:lineRule="auto"/>
              <w:rPr>
                <w:rFonts w:ascii="Times New Roman" w:eastAsia="WenQuanYi Micro Hei" w:hAnsi="Times New Roman"/>
                <w:color w:val="000000"/>
                <w:kern w:val="26"/>
                <w:sz w:val="16"/>
                <w:szCs w:val="16"/>
                <w:lang w:bidi="hi-IN"/>
              </w:rPr>
            </w:pPr>
          </w:p>
        </w:tc>
        <w:tc>
          <w:tcPr>
            <w:tcW w:w="3388" w:type="dxa"/>
            <w:shd w:val="clear" w:color="auto" w:fill="D9D9D9"/>
          </w:tcPr>
          <w:p w:rsidR="00F258AB" w:rsidRPr="000950A8" w:rsidRDefault="00F258AB" w:rsidP="00DC3CC1">
            <w:pPr>
              <w:widowControl w:val="0"/>
              <w:suppressAutoHyphens/>
              <w:spacing w:after="0" w:line="240" w:lineRule="auto"/>
              <w:jc w:val="center"/>
              <w:rPr>
                <w:rFonts w:ascii="Times New Roman" w:hAnsi="Times New Roman"/>
                <w:b/>
                <w:color w:val="000000"/>
                <w:kern w:val="26"/>
                <w:sz w:val="16"/>
                <w:szCs w:val="16"/>
                <w:lang w:bidi="hi-IN"/>
              </w:rPr>
            </w:pPr>
          </w:p>
          <w:p w:rsidR="00F258AB" w:rsidRPr="000950A8" w:rsidRDefault="00F258AB" w:rsidP="00DC3CC1">
            <w:pPr>
              <w:widowControl w:val="0"/>
              <w:suppressAutoHyphens/>
              <w:spacing w:after="0" w:line="240" w:lineRule="auto"/>
              <w:jc w:val="center"/>
              <w:rPr>
                <w:rFonts w:ascii="Times New Roman" w:eastAsia="WenQuanYi Micro Hei" w:hAnsi="Times New Roman"/>
                <w:b/>
                <w:color w:val="000000"/>
                <w:kern w:val="26"/>
                <w:sz w:val="16"/>
                <w:szCs w:val="16"/>
                <w:lang w:bidi="hi-IN"/>
              </w:rPr>
            </w:pPr>
            <w:r w:rsidRPr="000950A8">
              <w:rPr>
                <w:rFonts w:ascii="Times New Roman" w:eastAsia="WenQuanYi Micro Hei" w:hAnsi="Times New Roman"/>
                <w:b/>
                <w:color w:val="000000"/>
                <w:kern w:val="26"/>
                <w:sz w:val="16"/>
                <w:szCs w:val="16"/>
                <w:lang w:bidi="hi-IN"/>
              </w:rPr>
              <w:t xml:space="preserve"> </w:t>
            </w:r>
            <w:r w:rsidR="00195CB6">
              <w:rPr>
                <w:rFonts w:ascii="Times New Roman" w:eastAsia="WenQuanYi Micro Hei" w:hAnsi="Times New Roman"/>
                <w:b/>
                <w:color w:val="000000"/>
                <w:kern w:val="26"/>
                <w:sz w:val="16"/>
                <w:szCs w:val="16"/>
                <w:lang w:bidi="hi-IN"/>
              </w:rPr>
              <w:t xml:space="preserve">26 </w:t>
            </w:r>
            <w:r>
              <w:rPr>
                <w:rFonts w:ascii="Times New Roman" w:eastAsia="WenQuanYi Micro Hei" w:hAnsi="Times New Roman"/>
                <w:b/>
                <w:color w:val="000000"/>
                <w:kern w:val="26"/>
                <w:sz w:val="16"/>
                <w:szCs w:val="16"/>
                <w:lang w:bidi="hi-IN"/>
              </w:rPr>
              <w:t>апреля</w:t>
            </w:r>
            <w:r w:rsidRPr="000950A8">
              <w:rPr>
                <w:rFonts w:ascii="Times New Roman" w:eastAsia="WenQuanYi Micro Hei" w:hAnsi="Times New Roman"/>
                <w:b/>
                <w:color w:val="000000"/>
                <w:kern w:val="26"/>
                <w:sz w:val="16"/>
                <w:szCs w:val="16"/>
                <w:lang w:bidi="hi-IN"/>
              </w:rPr>
              <w:t xml:space="preserve"> 2018 года</w:t>
            </w:r>
          </w:p>
          <w:p w:rsidR="00F258AB" w:rsidRPr="000950A8" w:rsidRDefault="00F258AB" w:rsidP="00DC3CC1">
            <w:pPr>
              <w:widowControl w:val="0"/>
              <w:suppressAutoHyphens/>
              <w:spacing w:after="0" w:line="240" w:lineRule="auto"/>
              <w:jc w:val="center"/>
              <w:rPr>
                <w:rFonts w:ascii="Times New Roman" w:eastAsia="WenQuanYi Micro Hei" w:hAnsi="Times New Roman"/>
                <w:b/>
                <w:color w:val="000000"/>
                <w:kern w:val="26"/>
                <w:sz w:val="16"/>
                <w:szCs w:val="16"/>
                <w:lang w:bidi="hi-IN"/>
              </w:rPr>
            </w:pPr>
            <w:r w:rsidRPr="000950A8">
              <w:rPr>
                <w:rFonts w:ascii="Times New Roman" w:eastAsia="WenQuanYi Micro Hei" w:hAnsi="Times New Roman"/>
                <w:b/>
                <w:color w:val="000000"/>
                <w:kern w:val="26"/>
                <w:sz w:val="16"/>
                <w:szCs w:val="16"/>
                <w:lang w:bidi="hi-IN"/>
              </w:rPr>
              <w:t>№</w:t>
            </w:r>
            <w:r>
              <w:rPr>
                <w:rFonts w:ascii="Times New Roman" w:eastAsia="WenQuanYi Micro Hei" w:hAnsi="Times New Roman"/>
                <w:b/>
                <w:color w:val="000000"/>
                <w:kern w:val="26"/>
                <w:sz w:val="16"/>
                <w:szCs w:val="16"/>
                <w:lang w:bidi="hi-IN"/>
              </w:rPr>
              <w:t>27</w:t>
            </w:r>
            <w:r w:rsidRPr="000950A8">
              <w:rPr>
                <w:rFonts w:ascii="Times New Roman" w:eastAsia="WenQuanYi Micro Hei" w:hAnsi="Times New Roman"/>
                <w:b/>
                <w:color w:val="000000"/>
                <w:kern w:val="26"/>
                <w:sz w:val="16"/>
                <w:szCs w:val="16"/>
                <w:lang w:bidi="hi-IN"/>
              </w:rPr>
              <w:t xml:space="preserve"> (1</w:t>
            </w:r>
            <w:r>
              <w:rPr>
                <w:rFonts w:ascii="Times New Roman" w:eastAsia="WenQuanYi Micro Hei" w:hAnsi="Times New Roman"/>
                <w:b/>
                <w:color w:val="000000"/>
                <w:kern w:val="26"/>
                <w:sz w:val="16"/>
                <w:szCs w:val="16"/>
                <w:lang w:bidi="hi-IN"/>
              </w:rPr>
              <w:t>87</w:t>
            </w:r>
            <w:r w:rsidRPr="000950A8">
              <w:rPr>
                <w:rFonts w:ascii="Times New Roman" w:eastAsia="WenQuanYi Micro Hei" w:hAnsi="Times New Roman"/>
                <w:b/>
                <w:color w:val="000000"/>
                <w:kern w:val="26"/>
                <w:sz w:val="16"/>
                <w:szCs w:val="16"/>
                <w:lang w:bidi="hi-IN"/>
              </w:rPr>
              <w:t>)</w:t>
            </w:r>
          </w:p>
        </w:tc>
      </w:tr>
      <w:tr w:rsidR="00F258AB" w:rsidRPr="003876C8" w:rsidTr="00DC3CC1">
        <w:trPr>
          <w:trHeight w:val="218"/>
        </w:trPr>
        <w:tc>
          <w:tcPr>
            <w:tcW w:w="6745" w:type="dxa"/>
            <w:vMerge/>
            <w:vAlign w:val="center"/>
          </w:tcPr>
          <w:p w:rsidR="00F258AB" w:rsidRPr="000950A8" w:rsidRDefault="00F258AB" w:rsidP="00DC3CC1">
            <w:pPr>
              <w:widowControl w:val="0"/>
              <w:suppressAutoHyphens/>
              <w:spacing w:after="0" w:line="240" w:lineRule="auto"/>
              <w:rPr>
                <w:rFonts w:ascii="Times New Roman" w:eastAsia="WenQuanYi Micro Hei" w:hAnsi="Times New Roman"/>
                <w:color w:val="000000"/>
                <w:kern w:val="26"/>
                <w:sz w:val="16"/>
                <w:szCs w:val="16"/>
                <w:lang w:bidi="hi-IN"/>
              </w:rPr>
            </w:pPr>
          </w:p>
        </w:tc>
        <w:tc>
          <w:tcPr>
            <w:tcW w:w="3388" w:type="dxa"/>
          </w:tcPr>
          <w:p w:rsidR="00F258AB" w:rsidRPr="000950A8" w:rsidRDefault="00F258AB" w:rsidP="00DC3CC1">
            <w:pPr>
              <w:widowControl w:val="0"/>
              <w:suppressAutoHyphens/>
              <w:spacing w:after="0" w:line="240" w:lineRule="auto"/>
              <w:jc w:val="center"/>
              <w:rPr>
                <w:rFonts w:ascii="Times New Roman" w:eastAsia="WenQuanYi Micro Hei" w:hAnsi="Times New Roman"/>
                <w:b/>
                <w:i/>
                <w:color w:val="000000"/>
                <w:kern w:val="26"/>
                <w:sz w:val="16"/>
                <w:szCs w:val="16"/>
                <w:lang w:bidi="hi-IN"/>
              </w:rPr>
            </w:pPr>
            <w:r w:rsidRPr="000950A8">
              <w:rPr>
                <w:rFonts w:ascii="Times New Roman" w:eastAsia="WenQuanYi Micro Hei" w:hAnsi="Times New Roman"/>
                <w:b/>
                <w:i/>
                <w:color w:val="000000"/>
                <w:kern w:val="26"/>
                <w:sz w:val="16"/>
                <w:szCs w:val="16"/>
                <w:lang w:bidi="hi-IN"/>
              </w:rPr>
              <w:t>ОФИЦИАЛЬНОЕ</w:t>
            </w:r>
          </w:p>
          <w:p w:rsidR="00F258AB" w:rsidRPr="000950A8" w:rsidRDefault="00F258AB" w:rsidP="00DC3CC1">
            <w:pPr>
              <w:widowControl w:val="0"/>
              <w:suppressAutoHyphens/>
              <w:spacing w:after="0" w:line="240" w:lineRule="auto"/>
              <w:jc w:val="center"/>
              <w:rPr>
                <w:rFonts w:ascii="Times New Roman" w:eastAsia="WenQuanYi Micro Hei" w:hAnsi="Times New Roman"/>
                <w:i/>
                <w:color w:val="000000"/>
                <w:kern w:val="26"/>
                <w:sz w:val="16"/>
                <w:szCs w:val="16"/>
                <w:lang w:bidi="hi-IN"/>
              </w:rPr>
            </w:pPr>
            <w:r w:rsidRPr="000950A8">
              <w:rPr>
                <w:rFonts w:ascii="Times New Roman" w:eastAsia="WenQuanYi Micro Hei" w:hAnsi="Times New Roman"/>
                <w:b/>
                <w:i/>
                <w:color w:val="000000"/>
                <w:kern w:val="26"/>
                <w:sz w:val="16"/>
                <w:szCs w:val="16"/>
                <w:lang w:bidi="hi-IN"/>
              </w:rPr>
              <w:t>ОПУБЛИКОВАНИЕ</w:t>
            </w:r>
          </w:p>
        </w:tc>
      </w:tr>
      <w:tr w:rsidR="00F258AB" w:rsidRPr="003876C8" w:rsidTr="00DC3CC1">
        <w:trPr>
          <w:trHeight w:val="427"/>
        </w:trPr>
        <w:tc>
          <w:tcPr>
            <w:tcW w:w="10133" w:type="dxa"/>
            <w:gridSpan w:val="2"/>
            <w:shd w:val="clear" w:color="auto" w:fill="D9D9D9"/>
          </w:tcPr>
          <w:p w:rsidR="00F258AB" w:rsidRPr="000950A8" w:rsidRDefault="00F258AB" w:rsidP="00DC3CC1">
            <w:pPr>
              <w:keepNext/>
              <w:widowControl w:val="0"/>
              <w:tabs>
                <w:tab w:val="center" w:pos="2749"/>
                <w:tab w:val="right" w:pos="8931"/>
              </w:tabs>
              <w:suppressAutoHyphens/>
              <w:spacing w:after="0" w:line="240" w:lineRule="auto"/>
              <w:ind w:right="-108"/>
              <w:jc w:val="center"/>
              <w:outlineLvl w:val="2"/>
              <w:rPr>
                <w:rFonts w:ascii="Cambria" w:hAnsi="Cambria" w:cs="Mangal"/>
                <w:bCs/>
                <w:i/>
                <w:color w:val="000000"/>
                <w:kern w:val="26"/>
                <w:sz w:val="16"/>
                <w:szCs w:val="16"/>
                <w:lang w:bidi="hi-IN"/>
              </w:rPr>
            </w:pPr>
            <w:r w:rsidRPr="000950A8">
              <w:rPr>
                <w:rFonts w:ascii="Cambria" w:hAnsi="Cambria" w:cs="Mangal"/>
                <w:bCs/>
                <w:i/>
                <w:color w:val="000000"/>
                <w:kern w:val="26"/>
                <w:sz w:val="16"/>
                <w:szCs w:val="16"/>
                <w:lang w:eastAsia="zh-CN" w:bidi="hi-IN"/>
              </w:rPr>
              <w:t>Информационный вестник Собрания представителей сельского поселения Малый</w:t>
            </w:r>
            <w:proofErr w:type="gramStart"/>
            <w:r w:rsidRPr="000950A8">
              <w:rPr>
                <w:rFonts w:ascii="Cambria" w:hAnsi="Cambria" w:cs="Mangal"/>
                <w:bCs/>
                <w:i/>
                <w:color w:val="000000"/>
                <w:kern w:val="26"/>
                <w:sz w:val="16"/>
                <w:szCs w:val="16"/>
                <w:lang w:eastAsia="zh-CN" w:bidi="hi-IN"/>
              </w:rPr>
              <w:t xml:space="preserve"> Т</w:t>
            </w:r>
            <w:proofErr w:type="gramEnd"/>
            <w:r w:rsidRPr="000950A8">
              <w:rPr>
                <w:rFonts w:ascii="Cambria" w:hAnsi="Cambria" w:cs="Mangal"/>
                <w:bCs/>
                <w:i/>
                <w:color w:val="000000"/>
                <w:kern w:val="26"/>
                <w:sz w:val="16"/>
                <w:szCs w:val="16"/>
                <w:lang w:eastAsia="zh-CN" w:bidi="hi-IN"/>
              </w:rPr>
              <w:t>олкай</w:t>
            </w:r>
          </w:p>
          <w:p w:rsidR="00F258AB" w:rsidRPr="000950A8" w:rsidRDefault="00F258AB" w:rsidP="00DC3CC1">
            <w:pPr>
              <w:widowControl w:val="0"/>
              <w:suppressAutoHyphens/>
              <w:spacing w:after="0" w:line="240" w:lineRule="auto"/>
              <w:jc w:val="center"/>
              <w:rPr>
                <w:rFonts w:ascii="Times New Roman" w:hAnsi="Times New Roman"/>
                <w:i/>
                <w:kern w:val="26"/>
                <w:sz w:val="16"/>
                <w:szCs w:val="16"/>
                <w:lang w:bidi="hi-IN"/>
              </w:rPr>
            </w:pPr>
            <w:r w:rsidRPr="000950A8">
              <w:rPr>
                <w:rFonts w:ascii="Times New Roman" w:eastAsia="WenQuanYi Micro Hei" w:hAnsi="Times New Roman"/>
                <w:i/>
                <w:kern w:val="26"/>
                <w:sz w:val="16"/>
                <w:szCs w:val="16"/>
                <w:lang w:bidi="hi-IN"/>
              </w:rPr>
              <w:t>муниципального района Похвистневский Самарской области</w:t>
            </w:r>
          </w:p>
          <w:p w:rsidR="00F258AB" w:rsidRPr="000950A8" w:rsidRDefault="00F258AB" w:rsidP="00DC3CC1">
            <w:pPr>
              <w:widowControl w:val="0"/>
              <w:suppressAutoHyphens/>
              <w:spacing w:after="0" w:line="240" w:lineRule="auto"/>
              <w:jc w:val="center"/>
              <w:rPr>
                <w:rFonts w:ascii="Times New Roman" w:eastAsia="WenQuanYi Micro Hei" w:hAnsi="Times New Roman"/>
                <w:color w:val="000000"/>
                <w:kern w:val="26"/>
                <w:sz w:val="16"/>
                <w:szCs w:val="16"/>
                <w:lang w:bidi="hi-IN"/>
              </w:rPr>
            </w:pPr>
            <w:r w:rsidRPr="000950A8">
              <w:rPr>
                <w:rFonts w:ascii="Times New Roman" w:eastAsia="WenQuanYi Micro Hei" w:hAnsi="Times New Roman"/>
                <w:i/>
                <w:kern w:val="26"/>
                <w:sz w:val="16"/>
                <w:szCs w:val="16"/>
                <w:lang w:bidi="hi-IN"/>
              </w:rPr>
              <w:t>Администрации сельского поселения Малый</w:t>
            </w:r>
            <w:proofErr w:type="gramStart"/>
            <w:r w:rsidRPr="000950A8">
              <w:rPr>
                <w:rFonts w:ascii="Times New Roman" w:eastAsia="WenQuanYi Micro Hei" w:hAnsi="Times New Roman"/>
                <w:i/>
                <w:kern w:val="26"/>
                <w:sz w:val="16"/>
                <w:szCs w:val="16"/>
                <w:lang w:bidi="hi-IN"/>
              </w:rPr>
              <w:t xml:space="preserve"> Т</w:t>
            </w:r>
            <w:proofErr w:type="gramEnd"/>
            <w:r w:rsidRPr="000950A8">
              <w:rPr>
                <w:rFonts w:ascii="Times New Roman" w:eastAsia="WenQuanYi Micro Hei" w:hAnsi="Times New Roman"/>
                <w:i/>
                <w:kern w:val="26"/>
                <w:sz w:val="16"/>
                <w:szCs w:val="16"/>
                <w:lang w:bidi="hi-IN"/>
              </w:rPr>
              <w:t>олкай муниципального района Похвистневский Самарской области</w:t>
            </w:r>
          </w:p>
        </w:tc>
      </w:tr>
    </w:tbl>
    <w:p w:rsidR="00955EAD" w:rsidRPr="00EC4218" w:rsidRDefault="00955EAD" w:rsidP="000C5BD1">
      <w:pPr>
        <w:pStyle w:val="a4"/>
        <w:jc w:val="center"/>
        <w:rPr>
          <w:rFonts w:ascii="Times New Roman" w:hAnsi="Times New Roman"/>
          <w:b/>
        </w:rPr>
      </w:pPr>
      <w:r w:rsidRPr="00EC4218">
        <w:rPr>
          <w:rFonts w:ascii="Times New Roman" w:hAnsi="Times New Roman"/>
          <w:b/>
        </w:rPr>
        <w:t>О введении особого противопожарного режима на территории сельского поселения Малый</w:t>
      </w:r>
      <w:proofErr w:type="gramStart"/>
      <w:r w:rsidRPr="00EC4218">
        <w:rPr>
          <w:rFonts w:ascii="Times New Roman" w:hAnsi="Times New Roman"/>
          <w:b/>
        </w:rPr>
        <w:t xml:space="preserve"> Т</w:t>
      </w:r>
      <w:proofErr w:type="gramEnd"/>
      <w:r w:rsidRPr="00EC4218">
        <w:rPr>
          <w:rFonts w:ascii="Times New Roman" w:hAnsi="Times New Roman"/>
          <w:b/>
        </w:rPr>
        <w:t>олкай</w:t>
      </w:r>
    </w:p>
    <w:p w:rsidR="00955EAD" w:rsidRPr="007333BF" w:rsidRDefault="00955EAD" w:rsidP="00AE7BC3">
      <w:pPr>
        <w:pStyle w:val="a4"/>
        <w:ind w:firstLine="708"/>
        <w:jc w:val="both"/>
        <w:rPr>
          <w:rFonts w:ascii="Times New Roman" w:hAnsi="Times New Roman"/>
        </w:rPr>
      </w:pPr>
      <w:r w:rsidRPr="007333BF">
        <w:rPr>
          <w:rFonts w:ascii="Times New Roman" w:hAnsi="Times New Roman"/>
        </w:rPr>
        <w:t>В целях обеспечения пожарной безопасности и предотвращения гибели людей, в соответствии со ст. 30  Федерального закона  от 21.12.1994 №69-ФЗ «О пожарной безопасности», в целях обеспечения выполнения требований пожарной безопасности на территории сельского поселения Малый</w:t>
      </w:r>
      <w:proofErr w:type="gramStart"/>
      <w:r w:rsidRPr="007333BF">
        <w:rPr>
          <w:rFonts w:ascii="Times New Roman" w:hAnsi="Times New Roman"/>
        </w:rPr>
        <w:t xml:space="preserve"> Т</w:t>
      </w:r>
      <w:proofErr w:type="gramEnd"/>
      <w:r w:rsidRPr="007333BF">
        <w:rPr>
          <w:rFonts w:ascii="Times New Roman" w:hAnsi="Times New Roman"/>
        </w:rPr>
        <w:t>олкай  муниципального района  Похвистневский Самарской области Администрация сельского поселения Малый Толкай</w:t>
      </w:r>
    </w:p>
    <w:p w:rsidR="00955EAD" w:rsidRPr="007333BF" w:rsidRDefault="00955EAD" w:rsidP="00AE7BC3">
      <w:pPr>
        <w:pStyle w:val="a4"/>
        <w:ind w:firstLine="708"/>
        <w:jc w:val="both"/>
        <w:rPr>
          <w:rFonts w:ascii="Times New Roman" w:hAnsi="Times New Roman"/>
        </w:rPr>
      </w:pPr>
      <w:r w:rsidRPr="007333BF">
        <w:rPr>
          <w:rFonts w:ascii="Times New Roman" w:hAnsi="Times New Roman"/>
        </w:rPr>
        <w:t>1.Ввести  с 13.04.2018 года по 30.09.2018 года на территории сельского поселения Малый</w:t>
      </w:r>
      <w:proofErr w:type="gramStart"/>
      <w:r w:rsidRPr="007333BF">
        <w:rPr>
          <w:rFonts w:ascii="Times New Roman" w:hAnsi="Times New Roman"/>
        </w:rPr>
        <w:t xml:space="preserve"> Т</w:t>
      </w:r>
      <w:proofErr w:type="gramEnd"/>
      <w:r w:rsidRPr="007333BF">
        <w:rPr>
          <w:rFonts w:ascii="Times New Roman" w:hAnsi="Times New Roman"/>
        </w:rPr>
        <w:t>олкай особый противопожарный режим.</w:t>
      </w:r>
    </w:p>
    <w:p w:rsidR="00955EAD" w:rsidRPr="007333BF" w:rsidRDefault="00955EAD" w:rsidP="00AE7BC3">
      <w:pPr>
        <w:pStyle w:val="a4"/>
        <w:ind w:firstLine="708"/>
        <w:jc w:val="both"/>
        <w:rPr>
          <w:rFonts w:ascii="Times New Roman" w:hAnsi="Times New Roman"/>
        </w:rPr>
      </w:pPr>
      <w:r w:rsidRPr="007333BF">
        <w:rPr>
          <w:rFonts w:ascii="Times New Roman" w:hAnsi="Times New Roman"/>
        </w:rPr>
        <w:t>2.В период особого противопожарного режима на территории сельского поселения Малый</w:t>
      </w:r>
      <w:proofErr w:type="gramStart"/>
      <w:r w:rsidRPr="007333BF">
        <w:rPr>
          <w:rFonts w:ascii="Times New Roman" w:hAnsi="Times New Roman"/>
        </w:rPr>
        <w:t xml:space="preserve"> Т</w:t>
      </w:r>
      <w:proofErr w:type="gramEnd"/>
      <w:r w:rsidRPr="007333BF">
        <w:rPr>
          <w:rFonts w:ascii="Times New Roman" w:hAnsi="Times New Roman"/>
        </w:rPr>
        <w:t>олкай:</w:t>
      </w:r>
    </w:p>
    <w:p w:rsidR="00955EAD" w:rsidRPr="007333BF" w:rsidRDefault="00955EAD" w:rsidP="00AE7BC3">
      <w:pPr>
        <w:pStyle w:val="a4"/>
        <w:jc w:val="both"/>
        <w:rPr>
          <w:rFonts w:ascii="Times New Roman" w:hAnsi="Times New Roman"/>
        </w:rPr>
      </w:pPr>
      <w:r w:rsidRPr="007333BF">
        <w:rPr>
          <w:rFonts w:ascii="Times New Roman" w:hAnsi="Times New Roman"/>
        </w:rPr>
        <w:t>- ограничить въезд транспортных средств и пребывание граждан в лесах, а также проведение работ, связанных с разведением огня в лесном фонде;</w:t>
      </w:r>
    </w:p>
    <w:p w:rsidR="00955EAD" w:rsidRPr="007333BF" w:rsidRDefault="00955EAD" w:rsidP="00AE7BC3">
      <w:pPr>
        <w:pStyle w:val="a4"/>
        <w:jc w:val="both"/>
        <w:rPr>
          <w:rFonts w:ascii="Times New Roman" w:hAnsi="Times New Roman"/>
        </w:rPr>
      </w:pPr>
      <w:r w:rsidRPr="007333BF">
        <w:rPr>
          <w:rFonts w:ascii="Times New Roman" w:hAnsi="Times New Roman"/>
        </w:rPr>
        <w:t>- запретить сжигание мусора, отходов, сухой травы, (стерни) на территории населенных пунктов, предприятий, организаций и частных предпринимателей;</w:t>
      </w:r>
    </w:p>
    <w:p w:rsidR="00955EAD" w:rsidRPr="007333BF" w:rsidRDefault="00955EAD" w:rsidP="00AE7BC3">
      <w:pPr>
        <w:pStyle w:val="a4"/>
        <w:jc w:val="both"/>
        <w:rPr>
          <w:rFonts w:ascii="Times New Roman" w:hAnsi="Times New Roman"/>
        </w:rPr>
      </w:pPr>
      <w:r w:rsidRPr="007333BF">
        <w:rPr>
          <w:rFonts w:ascii="Times New Roman" w:hAnsi="Times New Roman"/>
        </w:rPr>
        <w:t>- организовать уборку и вывоз мусора (отходов) с территории населенных пунктов, предприятий и организаций;</w:t>
      </w:r>
    </w:p>
    <w:p w:rsidR="00EC4218" w:rsidRDefault="00EC4218" w:rsidP="00AE7BC3">
      <w:pPr>
        <w:pStyle w:val="a4"/>
        <w:jc w:val="both"/>
        <w:rPr>
          <w:rFonts w:ascii="Times New Roman" w:hAnsi="Times New Roman"/>
        </w:rPr>
      </w:pPr>
      <w:r w:rsidRPr="007333BF">
        <w:rPr>
          <w:rFonts w:ascii="Times New Roman" w:hAnsi="Times New Roman"/>
          <w:noProof/>
          <w:lang w:eastAsia="ru-RU"/>
        </w:rPr>
        <w:drawing>
          <wp:anchor distT="0" distB="0" distL="114300" distR="114300" simplePos="0" relativeHeight="251663360" behindDoc="1" locked="0" layoutInCell="1" allowOverlap="1" wp14:anchorId="22373937" wp14:editId="3B9AA51C">
            <wp:simplePos x="0" y="0"/>
            <wp:positionH relativeFrom="column">
              <wp:posOffset>-76200</wp:posOffset>
            </wp:positionH>
            <wp:positionV relativeFrom="paragraph">
              <wp:posOffset>915035</wp:posOffset>
            </wp:positionV>
            <wp:extent cx="1219200" cy="1905000"/>
            <wp:effectExtent l="0" t="0" r="0" b="0"/>
            <wp:wrapTight wrapText="bothSides">
              <wp:wrapPolygon edited="0">
                <wp:start x="0" y="0"/>
                <wp:lineTo x="0" y="21384"/>
                <wp:lineTo x="21263" y="21384"/>
                <wp:lineTo x="21263" y="0"/>
                <wp:lineTo x="0" y="0"/>
              </wp:wrapPolygon>
            </wp:wrapTight>
            <wp:docPr id="2" name="Рисунок 2" descr="C:\Users\я\Desktop\Пожарная безопасность\фото\p196_pamya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я\Desktop\Пожарная безопасность\фото\p196_pamyatk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EAD" w:rsidRPr="007333BF">
        <w:rPr>
          <w:rFonts w:ascii="Times New Roman" w:hAnsi="Times New Roman"/>
        </w:rPr>
        <w:t>- иметь каждому домовому хозяйству граждан бочку с водой и  один из видов противопожарного инвентаря, с которым они должны прибыть на тушение пожара (ведро, багор, лопата, лестница, топор из соотношения 6-1-1-1-1 на каждые 10 домов).</w:t>
      </w:r>
    </w:p>
    <w:p w:rsidR="00955EAD" w:rsidRPr="00EC4218" w:rsidRDefault="00EC4218" w:rsidP="00AE7BC3">
      <w:pPr>
        <w:pStyle w:val="a4"/>
        <w:jc w:val="both"/>
        <w:rPr>
          <w:rFonts w:ascii="Times New Roman" w:hAnsi="Times New Roman"/>
        </w:rPr>
      </w:pPr>
      <w:r w:rsidRPr="00EC4218">
        <w:rPr>
          <w:rFonts w:ascii="Times New Roman" w:hAnsi="Times New Roman"/>
        </w:rPr>
        <w:t>3.</w:t>
      </w:r>
      <w:r w:rsidR="00955EAD" w:rsidRPr="00EC4218">
        <w:rPr>
          <w:rFonts w:ascii="Times New Roman" w:hAnsi="Times New Roman"/>
        </w:rPr>
        <w:t>Рекомендовать руководителям организаций, расположенных на территории сельского поселения Малый</w:t>
      </w:r>
      <w:proofErr w:type="gramStart"/>
      <w:r w:rsidR="00955EAD" w:rsidRPr="00EC4218">
        <w:rPr>
          <w:rFonts w:ascii="Times New Roman" w:hAnsi="Times New Roman"/>
        </w:rPr>
        <w:t xml:space="preserve"> Т</w:t>
      </w:r>
      <w:proofErr w:type="gramEnd"/>
      <w:r w:rsidR="00955EAD" w:rsidRPr="00EC4218">
        <w:rPr>
          <w:rFonts w:ascii="Times New Roman" w:hAnsi="Times New Roman"/>
        </w:rPr>
        <w:t>олкай независимо от их организационно – правовых форм и форм собственности:</w:t>
      </w:r>
    </w:p>
    <w:p w:rsidR="00EC4218" w:rsidRPr="00EC4218" w:rsidRDefault="00EC4218" w:rsidP="00AE7BC3">
      <w:pPr>
        <w:pStyle w:val="a4"/>
        <w:jc w:val="both"/>
        <w:rPr>
          <w:rFonts w:ascii="Times New Roman" w:hAnsi="Times New Roman"/>
        </w:rPr>
      </w:pPr>
      <w:r w:rsidRPr="00EC4218">
        <w:rPr>
          <w:rFonts w:ascii="Times New Roman" w:hAnsi="Times New Roman"/>
        </w:rPr>
        <w:t>- провести внеплановые</w:t>
      </w:r>
    </w:p>
    <w:p w:rsidR="00955EAD" w:rsidRPr="00EC4218" w:rsidRDefault="00EC4218" w:rsidP="00AE7BC3">
      <w:pPr>
        <w:pStyle w:val="a4"/>
        <w:jc w:val="both"/>
        <w:rPr>
          <w:rFonts w:ascii="Times New Roman" w:hAnsi="Times New Roman"/>
        </w:rPr>
      </w:pPr>
      <w:r w:rsidRPr="00EC4218">
        <w:rPr>
          <w:rFonts w:ascii="Times New Roman" w:hAnsi="Times New Roman"/>
        </w:rPr>
        <w:t xml:space="preserve">противопожарные инструктажи </w:t>
      </w:r>
      <w:r w:rsidR="00955EAD" w:rsidRPr="00EC4218">
        <w:rPr>
          <w:rFonts w:ascii="Times New Roman" w:hAnsi="Times New Roman"/>
        </w:rPr>
        <w:t>и дополнительные практические занятия для работников по отработке действий при возникновении пожаров и эвакуации из зданий (сооружений);</w:t>
      </w:r>
    </w:p>
    <w:p w:rsidR="00955EAD" w:rsidRPr="00EC4218" w:rsidRDefault="00955EAD" w:rsidP="00AE7BC3">
      <w:pPr>
        <w:pStyle w:val="a4"/>
        <w:jc w:val="both"/>
        <w:rPr>
          <w:rFonts w:ascii="Times New Roman" w:hAnsi="Times New Roman"/>
        </w:rPr>
      </w:pPr>
      <w:r w:rsidRPr="00EC4218">
        <w:rPr>
          <w:rFonts w:ascii="Times New Roman" w:hAnsi="Times New Roman"/>
        </w:rPr>
        <w:t>- привести в исправное состояние источники противопожарного водоснабжения и первичные средства пожаротушения.</w:t>
      </w:r>
    </w:p>
    <w:p w:rsidR="00955EAD" w:rsidRPr="00EC4218" w:rsidRDefault="00955EAD" w:rsidP="00AE7BC3">
      <w:pPr>
        <w:pStyle w:val="a4"/>
        <w:ind w:firstLine="708"/>
        <w:jc w:val="both"/>
        <w:rPr>
          <w:rFonts w:ascii="Times New Roman" w:hAnsi="Times New Roman"/>
        </w:rPr>
      </w:pPr>
      <w:r w:rsidRPr="00EC4218">
        <w:rPr>
          <w:rFonts w:ascii="Times New Roman" w:hAnsi="Times New Roman"/>
        </w:rPr>
        <w:t>4. Опубликовать данное постановление в газете «Вестник поселения Малый</w:t>
      </w:r>
      <w:proofErr w:type="gramStart"/>
      <w:r w:rsidRPr="00EC4218">
        <w:rPr>
          <w:rFonts w:ascii="Times New Roman" w:hAnsi="Times New Roman"/>
        </w:rPr>
        <w:t xml:space="preserve"> Т</w:t>
      </w:r>
      <w:proofErr w:type="gramEnd"/>
      <w:r w:rsidRPr="00EC4218">
        <w:rPr>
          <w:rFonts w:ascii="Times New Roman" w:hAnsi="Times New Roman"/>
        </w:rPr>
        <w:t>олкай» и разместить на сайте администрации сельского поселения Малый Толкай.</w:t>
      </w:r>
    </w:p>
    <w:p w:rsidR="00955EAD" w:rsidRDefault="00955EAD" w:rsidP="00AE7BC3">
      <w:pPr>
        <w:pStyle w:val="a4"/>
        <w:ind w:firstLine="708"/>
        <w:jc w:val="both"/>
        <w:rPr>
          <w:rFonts w:ascii="Times New Roman" w:hAnsi="Times New Roman"/>
        </w:rPr>
      </w:pPr>
      <w:r w:rsidRPr="00EC4218">
        <w:rPr>
          <w:rFonts w:ascii="Times New Roman" w:hAnsi="Times New Roman"/>
        </w:rPr>
        <w:t xml:space="preserve">5. </w:t>
      </w:r>
      <w:proofErr w:type="gramStart"/>
      <w:r w:rsidRPr="00EC4218">
        <w:rPr>
          <w:rFonts w:ascii="Times New Roman" w:hAnsi="Times New Roman"/>
        </w:rPr>
        <w:t>Контроль за</w:t>
      </w:r>
      <w:proofErr w:type="gramEnd"/>
      <w:r w:rsidRPr="00EC4218">
        <w:rPr>
          <w:rFonts w:ascii="Times New Roman" w:hAnsi="Times New Roman"/>
        </w:rPr>
        <w:t xml:space="preserve"> выполнением настоящего постановления оставляю за собой.</w:t>
      </w:r>
    </w:p>
    <w:p w:rsidR="00EC4218" w:rsidRPr="00EC4218" w:rsidRDefault="00EC4218" w:rsidP="00EC4218">
      <w:pPr>
        <w:pStyle w:val="a4"/>
        <w:ind w:firstLine="708"/>
        <w:jc w:val="both"/>
        <w:rPr>
          <w:rFonts w:ascii="Times New Roman" w:hAnsi="Times New Roman"/>
        </w:rPr>
      </w:pPr>
    </w:p>
    <w:p w:rsidR="0034097C" w:rsidRPr="00EC4218" w:rsidRDefault="00C208B2" w:rsidP="00EC4218">
      <w:pPr>
        <w:pStyle w:val="a4"/>
        <w:jc w:val="both"/>
        <w:rPr>
          <w:rFonts w:ascii="Times New Roman" w:hAnsi="Times New Roman"/>
        </w:rPr>
      </w:pPr>
      <w:r w:rsidRPr="00EC4218">
        <w:rPr>
          <w:rFonts w:ascii="Times New Roman" w:hAnsi="Times New Roman"/>
        </w:rPr>
        <w:t xml:space="preserve"> </w:t>
      </w:r>
      <w:r w:rsidR="00EC4218">
        <w:rPr>
          <w:rFonts w:ascii="Times New Roman" w:hAnsi="Times New Roman"/>
        </w:rPr>
        <w:t>*****************************************</w:t>
      </w:r>
      <w:r w:rsidRPr="00EC4218">
        <w:rPr>
          <w:rFonts w:ascii="Times New Roman" w:hAnsi="Times New Roman"/>
        </w:rPr>
        <w:t xml:space="preserve">          </w:t>
      </w:r>
    </w:p>
    <w:p w:rsidR="00EC4218" w:rsidRPr="00EC4218" w:rsidRDefault="00EC4218" w:rsidP="000C5BD1">
      <w:pPr>
        <w:pStyle w:val="a4"/>
        <w:jc w:val="center"/>
        <w:rPr>
          <w:rFonts w:ascii="Times New Roman" w:hAnsi="Times New Roman"/>
          <w:b/>
          <w:lang w:eastAsia="ru-RU"/>
        </w:rPr>
      </w:pPr>
      <w:r w:rsidRPr="00C208B2">
        <w:rPr>
          <w:rFonts w:ascii="Times New Roman" w:hAnsi="Times New Roman"/>
          <w:b/>
          <w:lang w:eastAsia="ru-RU"/>
        </w:rPr>
        <w:t>Ответственность за нарушение правил пожарной безопасности в лесах и поджог травы</w:t>
      </w:r>
    </w:p>
    <w:p w:rsidR="00EC4218" w:rsidRPr="007333BF" w:rsidRDefault="00EC4218" w:rsidP="00AE7BC3">
      <w:pPr>
        <w:pStyle w:val="a4"/>
        <w:ind w:firstLine="708"/>
        <w:jc w:val="both"/>
        <w:rPr>
          <w:rFonts w:ascii="Times New Roman" w:hAnsi="Times New Roman"/>
          <w:lang w:eastAsia="ru-RU"/>
        </w:rPr>
      </w:pPr>
      <w:r w:rsidRPr="007333BF">
        <w:rPr>
          <w:rFonts w:ascii="Times New Roman" w:hAnsi="Times New Roman"/>
          <w:lang w:eastAsia="ru-RU"/>
        </w:rPr>
        <w:t>Природные пожары относятся к числу очень опасных и часто повторяющихся происшествий. Они становятся для страны настоящим бедствием: сгорают гигантские площади лесных массивов, гибнут животные и растения, уничтожаются уникальные экосистемы.</w:t>
      </w:r>
    </w:p>
    <w:p w:rsidR="00EC4218" w:rsidRPr="007333BF" w:rsidRDefault="00EC4218" w:rsidP="00AE7BC3">
      <w:pPr>
        <w:pStyle w:val="a4"/>
        <w:ind w:firstLine="708"/>
        <w:jc w:val="both"/>
        <w:rPr>
          <w:rFonts w:ascii="Times New Roman" w:hAnsi="Times New Roman"/>
          <w:lang w:eastAsia="ru-RU"/>
        </w:rPr>
      </w:pPr>
      <w:r w:rsidRPr="007333BF">
        <w:rPr>
          <w:rFonts w:ascii="Times New Roman" w:hAnsi="Times New Roman"/>
          <w:lang w:eastAsia="ru-RU"/>
        </w:rPr>
        <w:t xml:space="preserve">С пожарами в атмосферу выбрасывается огромное количество дыма, содержащего такие опасные загрязнители, как углекислый газ, угарный газ и окись азота. От задымления страдают жители населённых пунктов. Нередко такие пожары становятся причиной заболеваний, </w:t>
      </w:r>
      <w:proofErr w:type="spellStart"/>
      <w:r w:rsidRPr="007333BF">
        <w:rPr>
          <w:rFonts w:ascii="Times New Roman" w:hAnsi="Times New Roman"/>
          <w:lang w:eastAsia="ru-RU"/>
        </w:rPr>
        <w:t>травмирования</w:t>
      </w:r>
      <w:proofErr w:type="spellEnd"/>
      <w:r w:rsidRPr="007333BF">
        <w:rPr>
          <w:rFonts w:ascii="Times New Roman" w:hAnsi="Times New Roman"/>
          <w:lang w:eastAsia="ru-RU"/>
        </w:rPr>
        <w:t xml:space="preserve"> и гибели людей.</w:t>
      </w:r>
    </w:p>
    <w:p w:rsidR="00EC4218" w:rsidRPr="007333BF" w:rsidRDefault="00EC4218" w:rsidP="00AE7BC3">
      <w:pPr>
        <w:pStyle w:val="a4"/>
        <w:ind w:firstLine="708"/>
        <w:jc w:val="both"/>
        <w:rPr>
          <w:rFonts w:ascii="Times New Roman" w:hAnsi="Times New Roman"/>
          <w:lang w:eastAsia="ru-RU"/>
        </w:rPr>
      </w:pPr>
      <w:r w:rsidRPr="007333BF">
        <w:rPr>
          <w:rFonts w:ascii="Times New Roman" w:hAnsi="Times New Roman"/>
          <w:lang w:eastAsia="ru-RU"/>
        </w:rPr>
        <w:t>Одним из источников природных пожаров является поджог сухой травы человеком. Статистика показывает, что их всплеск наблюдается в выходные дни, когда люди массово направляются отдыхать на природу.</w:t>
      </w:r>
    </w:p>
    <w:p w:rsidR="00EC4218" w:rsidRPr="007333BF" w:rsidRDefault="00EC4218" w:rsidP="00AE7BC3">
      <w:pPr>
        <w:pStyle w:val="a4"/>
        <w:jc w:val="both"/>
        <w:rPr>
          <w:rFonts w:ascii="Times New Roman" w:hAnsi="Times New Roman"/>
          <w:lang w:eastAsia="ru-RU"/>
        </w:rPr>
      </w:pPr>
      <w:r w:rsidRPr="007333BF">
        <w:rPr>
          <w:rFonts w:ascii="Times New Roman" w:hAnsi="Times New Roman"/>
          <w:lang w:eastAsia="ru-RU"/>
        </w:rPr>
        <w:t>Порядок использования открытого огня и разведения костров на землях сельскохозяйственного назначения и землях запаса утвержден приказом МЧС России от 26.01.2016 № 26.</w:t>
      </w:r>
    </w:p>
    <w:p w:rsidR="00EC4218" w:rsidRPr="007333BF" w:rsidRDefault="00EC4218" w:rsidP="00AE7BC3">
      <w:pPr>
        <w:pStyle w:val="a4"/>
        <w:ind w:firstLine="708"/>
        <w:jc w:val="both"/>
        <w:rPr>
          <w:rFonts w:ascii="Times New Roman" w:hAnsi="Times New Roman"/>
          <w:lang w:eastAsia="ru-RU"/>
        </w:rPr>
      </w:pPr>
      <w:r w:rsidRPr="007333BF">
        <w:rPr>
          <w:rFonts w:ascii="Times New Roman" w:hAnsi="Times New Roman"/>
          <w:lang w:eastAsia="ru-RU"/>
        </w:rPr>
        <w:t>Установлен перечень случаев, при которых использование открытого огня запрещается: на торфяных почвах; при установлении на соответствующей территории особого противопожарного режима; при поступившей информации о приближающихся неблагоприятных или опасных для жизнедеятельности людей метеорологических последствиях, связанных с сильными порывами ветра; под кронами деревьев хвойных пород и др.</w:t>
      </w:r>
    </w:p>
    <w:p w:rsidR="00EC4218" w:rsidRPr="007333BF" w:rsidRDefault="00EC4218" w:rsidP="00AE7BC3">
      <w:pPr>
        <w:pStyle w:val="a4"/>
        <w:ind w:firstLine="708"/>
        <w:jc w:val="both"/>
        <w:rPr>
          <w:rFonts w:ascii="Times New Roman" w:hAnsi="Times New Roman"/>
          <w:lang w:eastAsia="ru-RU"/>
        </w:rPr>
      </w:pPr>
      <w:r w:rsidRPr="007333BF">
        <w:rPr>
          <w:rFonts w:ascii="Times New Roman" w:hAnsi="Times New Roman"/>
          <w:lang w:eastAsia="ru-RU"/>
        </w:rPr>
        <w:t>За нарушение требований пожарной безопасности установлена административная, уголовная и материальная ответственность.</w:t>
      </w:r>
    </w:p>
    <w:p w:rsidR="00EC4218" w:rsidRPr="007333BF" w:rsidRDefault="00EC4218" w:rsidP="00AE7BC3">
      <w:pPr>
        <w:pStyle w:val="a4"/>
        <w:jc w:val="both"/>
        <w:rPr>
          <w:rFonts w:ascii="Times New Roman" w:hAnsi="Times New Roman"/>
          <w:lang w:eastAsia="ru-RU"/>
        </w:rPr>
      </w:pPr>
      <w:r w:rsidRPr="007333BF">
        <w:rPr>
          <w:rFonts w:ascii="Times New Roman" w:hAnsi="Times New Roman"/>
          <w:lang w:eastAsia="ru-RU"/>
        </w:rPr>
        <w:t>- по ст. 20.4 КоАП РФ в виде штрафа для граждан до 5 тыс. руб., должностных лиц - до 50 тыс. руб., для юридических лиц - до 1 млн. руб. вплоть до административного приостановления деятельности на срок до 90 суток.</w:t>
      </w:r>
    </w:p>
    <w:p w:rsidR="00EC4218" w:rsidRPr="007333BF" w:rsidRDefault="00EC4218" w:rsidP="00AE7BC3">
      <w:pPr>
        <w:pStyle w:val="a4"/>
        <w:jc w:val="both"/>
        <w:rPr>
          <w:rFonts w:ascii="Times New Roman" w:hAnsi="Times New Roman"/>
          <w:lang w:eastAsia="ru-RU"/>
        </w:rPr>
      </w:pPr>
      <w:proofErr w:type="gramStart"/>
      <w:r w:rsidRPr="007333BF">
        <w:rPr>
          <w:rFonts w:ascii="Times New Roman" w:hAnsi="Times New Roman"/>
          <w:lang w:eastAsia="ru-RU"/>
        </w:rPr>
        <w:t xml:space="preserve">- по ст. 8.32 КоАП РФ за нарушения данных требований в лесах в виде штрафа: на граждан в </w:t>
      </w:r>
      <w:r w:rsidRPr="007333BF">
        <w:rPr>
          <w:rFonts w:ascii="Times New Roman" w:hAnsi="Times New Roman"/>
          <w:lang w:eastAsia="ru-RU"/>
        </w:rPr>
        <w:lastRenderedPageBreak/>
        <w:t>размере от 1,5 до 5 тыс. руб., на должностных лиц - от 10 до 50 тыс. руб., на юридических лиц - от 50 тыс. руб. до 1 млн. руб.</w:t>
      </w:r>
      <w:proofErr w:type="gramEnd"/>
    </w:p>
    <w:p w:rsidR="00EC4218" w:rsidRPr="007333BF" w:rsidRDefault="00EC4218" w:rsidP="00AE7BC3">
      <w:pPr>
        <w:pStyle w:val="a4"/>
        <w:jc w:val="both"/>
        <w:rPr>
          <w:rFonts w:ascii="Times New Roman" w:hAnsi="Times New Roman"/>
          <w:lang w:eastAsia="ru-RU"/>
        </w:rPr>
      </w:pPr>
      <w:r w:rsidRPr="007333BF">
        <w:rPr>
          <w:rFonts w:ascii="Times New Roman" w:hAnsi="Times New Roman"/>
          <w:lang w:eastAsia="ru-RU"/>
        </w:rPr>
        <w:t>- по ст. 261 УК РФ за уничтожение или повреждение лесов в результате неосторожного обращения с огнем или в результате поджога установлена в виде штрафа от 200 тыс. руб. до 3 млн. руб. либо лишения свободы на срок до 10 лет.</w:t>
      </w:r>
    </w:p>
    <w:p w:rsidR="00EC4218" w:rsidRPr="007333BF" w:rsidRDefault="00EC4218" w:rsidP="00AE7BC3">
      <w:pPr>
        <w:pStyle w:val="a4"/>
        <w:ind w:firstLine="708"/>
        <w:jc w:val="both"/>
        <w:rPr>
          <w:rFonts w:ascii="Times New Roman" w:hAnsi="Times New Roman"/>
          <w:lang w:eastAsia="ru-RU"/>
        </w:rPr>
      </w:pPr>
      <w:r w:rsidRPr="007333BF">
        <w:rPr>
          <w:rFonts w:ascii="Times New Roman" w:hAnsi="Times New Roman"/>
          <w:lang w:eastAsia="ru-RU"/>
        </w:rPr>
        <w:t>При этом виновное лицо в силу положений Федерального закона «Об охране окружающей среды» обязано возместить ущерб, причиненный окружающей среде.</w:t>
      </w:r>
    </w:p>
    <w:p w:rsidR="00EC4218" w:rsidRPr="007333BF" w:rsidRDefault="00EC4218" w:rsidP="00AE7BC3">
      <w:pPr>
        <w:pStyle w:val="a4"/>
        <w:ind w:firstLine="708"/>
        <w:jc w:val="both"/>
        <w:rPr>
          <w:rFonts w:ascii="Times New Roman" w:hAnsi="Times New Roman"/>
          <w:lang w:eastAsia="ru-RU"/>
        </w:rPr>
      </w:pPr>
      <w:proofErr w:type="gramStart"/>
      <w:r w:rsidRPr="007333BF">
        <w:rPr>
          <w:rFonts w:ascii="Times New Roman" w:hAnsi="Times New Roman"/>
          <w:lang w:eastAsia="ru-RU"/>
        </w:rPr>
        <w:t>Важно знать, что в случае обнаружения пожара необходимо обращаться в органы МЧС России по телефону службы спасения 112, а в случае возникновения возгорания в лесном фонде – в Министерство лесного хозяйства, охраны окружающей среды и природопользования Самарской области по телефону диспетчерской службы лесной охраны Самарской области 8(846) 231-00-63 или федеральному номеру лесной охраны 8-800-100-94-00 (звонок по России бесплатный).</w:t>
      </w:r>
      <w:proofErr w:type="gramEnd"/>
    </w:p>
    <w:p w:rsidR="00EC4218" w:rsidRPr="007333BF" w:rsidRDefault="00EC4218" w:rsidP="00AE7BC3">
      <w:pPr>
        <w:pStyle w:val="a4"/>
        <w:ind w:firstLine="708"/>
        <w:jc w:val="both"/>
        <w:rPr>
          <w:rFonts w:ascii="Times New Roman" w:hAnsi="Times New Roman"/>
          <w:lang w:eastAsia="ru-RU"/>
        </w:rPr>
      </w:pPr>
      <w:r w:rsidRPr="007333BF">
        <w:rPr>
          <w:rFonts w:ascii="Times New Roman" w:hAnsi="Times New Roman"/>
          <w:lang w:eastAsia="ru-RU"/>
        </w:rPr>
        <w:t xml:space="preserve">В случае бездействия указанных органов граждане могут направить обращение в Самарскую межрайонную природоохранную прокуратуру по адресу: г. Самара, ул. </w:t>
      </w:r>
      <w:proofErr w:type="spellStart"/>
      <w:r w:rsidRPr="007333BF">
        <w:rPr>
          <w:rFonts w:ascii="Times New Roman" w:hAnsi="Times New Roman"/>
          <w:lang w:eastAsia="ru-RU"/>
        </w:rPr>
        <w:t>Галактионовская</w:t>
      </w:r>
      <w:proofErr w:type="spellEnd"/>
      <w:r w:rsidRPr="007333BF">
        <w:rPr>
          <w:rFonts w:ascii="Times New Roman" w:hAnsi="Times New Roman"/>
          <w:lang w:eastAsia="ru-RU"/>
        </w:rPr>
        <w:t>, д. 39, а также сообщить дежурному прокурору по телефону 8(846) 333-39-57 (тел/факс), 8-919-809-52-24.</w:t>
      </w:r>
    </w:p>
    <w:p w:rsidR="0034097C" w:rsidRPr="007333BF" w:rsidRDefault="0034097C" w:rsidP="004E1DAD">
      <w:pPr>
        <w:pStyle w:val="a4"/>
        <w:jc w:val="both"/>
        <w:rPr>
          <w:rFonts w:ascii="Times New Roman" w:hAnsi="Times New Roman"/>
        </w:rPr>
      </w:pPr>
    </w:p>
    <w:p w:rsidR="0034097C" w:rsidRPr="007333BF" w:rsidRDefault="0034097C" w:rsidP="004E1DAD">
      <w:pPr>
        <w:pStyle w:val="a4"/>
        <w:jc w:val="both"/>
        <w:rPr>
          <w:rFonts w:ascii="Times New Roman" w:hAnsi="Times New Roman"/>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1459"/>
        <w:gridCol w:w="8696"/>
      </w:tblGrid>
      <w:tr w:rsidR="00955EAD" w:rsidRPr="00AE7BC3" w:rsidTr="00955EAD">
        <w:tc>
          <w:tcPr>
            <w:tcW w:w="1459" w:type="dxa"/>
            <w:tcBorders>
              <w:top w:val="nil"/>
              <w:left w:val="nil"/>
              <w:bottom w:val="single" w:sz="2" w:space="0" w:color="000000"/>
              <w:right w:val="nil"/>
            </w:tcBorders>
            <w:hideMark/>
          </w:tcPr>
          <w:p w:rsidR="00955EAD" w:rsidRPr="007333BF" w:rsidRDefault="00955EAD" w:rsidP="004E1DAD">
            <w:pPr>
              <w:pStyle w:val="a4"/>
              <w:jc w:val="both"/>
              <w:rPr>
                <w:rFonts w:ascii="Times New Roman" w:eastAsia="SimSun" w:hAnsi="Times New Roman"/>
                <w:kern w:val="2"/>
                <w:lang w:eastAsia="zh-CN" w:bidi="hi-IN"/>
              </w:rPr>
            </w:pPr>
            <w:r w:rsidRPr="007333BF">
              <w:rPr>
                <w:rFonts w:ascii="Times New Roman" w:eastAsia="SimSun" w:hAnsi="Times New Roman"/>
                <w:noProof/>
                <w:kern w:val="2"/>
                <w:lang w:eastAsia="ru-RU"/>
              </w:rPr>
              <w:drawing>
                <wp:anchor distT="0" distB="0" distL="0" distR="0" simplePos="0" relativeHeight="251659264" behindDoc="0" locked="0" layoutInCell="1" allowOverlap="1" wp14:anchorId="5844E271" wp14:editId="65AFF6AB">
                  <wp:simplePos x="0" y="0"/>
                  <wp:positionH relativeFrom="column">
                    <wp:posOffset>-34925</wp:posOffset>
                  </wp:positionH>
                  <wp:positionV relativeFrom="paragraph">
                    <wp:posOffset>247650</wp:posOffset>
                  </wp:positionV>
                  <wp:extent cx="823595" cy="944245"/>
                  <wp:effectExtent l="0" t="0" r="0" b="8255"/>
                  <wp:wrapSquare wrapText="larges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3595" cy="9442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c>
        <w:tc>
          <w:tcPr>
            <w:tcW w:w="8696" w:type="dxa"/>
            <w:tcBorders>
              <w:top w:val="nil"/>
              <w:left w:val="nil"/>
              <w:bottom w:val="single" w:sz="2" w:space="0" w:color="000000"/>
              <w:right w:val="nil"/>
            </w:tcBorders>
          </w:tcPr>
          <w:p w:rsidR="0034097C" w:rsidRPr="00AE7BC3" w:rsidRDefault="00955EAD" w:rsidP="004E1DAD">
            <w:pPr>
              <w:pStyle w:val="a4"/>
              <w:jc w:val="both"/>
              <w:rPr>
                <w:rFonts w:ascii="Times New Roman" w:eastAsia="SimSun" w:hAnsi="Times New Roman"/>
                <w:bCs/>
                <w:kern w:val="2"/>
                <w:sz w:val="18"/>
                <w:szCs w:val="18"/>
                <w:lang w:eastAsia="zh-CN" w:bidi="hi-IN"/>
              </w:rPr>
            </w:pPr>
            <w:r w:rsidRPr="00AE7BC3">
              <w:rPr>
                <w:rFonts w:ascii="Times New Roman" w:eastAsia="SimSun" w:hAnsi="Times New Roman"/>
                <w:bCs/>
                <w:kern w:val="2"/>
                <w:sz w:val="18"/>
                <w:szCs w:val="18"/>
                <w:lang w:eastAsia="zh-CN" w:bidi="hi-IN"/>
              </w:rPr>
              <w:t xml:space="preserve">Филиал </w:t>
            </w:r>
            <w:proofErr w:type="gramStart"/>
            <w:r w:rsidRPr="00AE7BC3">
              <w:rPr>
                <w:rFonts w:ascii="Times New Roman" w:eastAsia="SimSun" w:hAnsi="Times New Roman"/>
                <w:bCs/>
                <w:kern w:val="2"/>
                <w:sz w:val="18"/>
                <w:szCs w:val="18"/>
                <w:lang w:eastAsia="zh-CN" w:bidi="hi-IN"/>
              </w:rPr>
              <w:t>федерального</w:t>
            </w:r>
            <w:proofErr w:type="gramEnd"/>
            <w:r w:rsidRPr="00AE7BC3">
              <w:rPr>
                <w:rFonts w:ascii="Times New Roman" w:eastAsia="SimSun" w:hAnsi="Times New Roman"/>
                <w:bCs/>
                <w:kern w:val="2"/>
                <w:sz w:val="18"/>
                <w:szCs w:val="18"/>
                <w:lang w:eastAsia="zh-CN" w:bidi="hi-IN"/>
              </w:rPr>
              <w:t xml:space="preserve"> государственного бюджетного</w:t>
            </w:r>
          </w:p>
          <w:p w:rsidR="0034097C" w:rsidRPr="00AE7BC3" w:rsidRDefault="00955EAD" w:rsidP="004E1DAD">
            <w:pPr>
              <w:pStyle w:val="a4"/>
              <w:jc w:val="both"/>
              <w:rPr>
                <w:rFonts w:ascii="Times New Roman" w:eastAsia="SimSun" w:hAnsi="Times New Roman"/>
                <w:bCs/>
                <w:kern w:val="2"/>
                <w:sz w:val="18"/>
                <w:szCs w:val="18"/>
                <w:lang w:eastAsia="zh-CN" w:bidi="hi-IN"/>
              </w:rPr>
            </w:pPr>
            <w:r w:rsidRPr="00AE7BC3">
              <w:rPr>
                <w:rFonts w:ascii="Times New Roman" w:eastAsia="SimSun" w:hAnsi="Times New Roman"/>
                <w:bCs/>
                <w:kern w:val="2"/>
                <w:sz w:val="18"/>
                <w:szCs w:val="18"/>
                <w:lang w:eastAsia="zh-CN" w:bidi="hi-IN"/>
              </w:rPr>
              <w:t>учреждения «Федеральная кадастровая палата</w:t>
            </w:r>
          </w:p>
          <w:p w:rsidR="0034097C" w:rsidRPr="00AE7BC3" w:rsidRDefault="00955EAD" w:rsidP="004E1DAD">
            <w:pPr>
              <w:pStyle w:val="a4"/>
              <w:jc w:val="both"/>
              <w:rPr>
                <w:rFonts w:ascii="Times New Roman" w:eastAsia="SimSun" w:hAnsi="Times New Roman"/>
                <w:bCs/>
                <w:kern w:val="2"/>
                <w:sz w:val="18"/>
                <w:szCs w:val="18"/>
                <w:lang w:eastAsia="zh-CN" w:bidi="hi-IN"/>
              </w:rPr>
            </w:pPr>
            <w:r w:rsidRPr="00AE7BC3">
              <w:rPr>
                <w:rFonts w:ascii="Times New Roman" w:eastAsia="SimSun" w:hAnsi="Times New Roman"/>
                <w:bCs/>
                <w:kern w:val="2"/>
                <w:sz w:val="18"/>
                <w:szCs w:val="18"/>
                <w:lang w:eastAsia="zh-CN" w:bidi="hi-IN"/>
              </w:rPr>
              <w:t>Федеральной службы государственной регистрации,</w:t>
            </w:r>
          </w:p>
          <w:p w:rsidR="00955EAD" w:rsidRPr="00AE7BC3" w:rsidRDefault="00955EAD" w:rsidP="004E1DAD">
            <w:pPr>
              <w:pStyle w:val="a4"/>
              <w:jc w:val="both"/>
              <w:rPr>
                <w:rFonts w:ascii="Times New Roman" w:eastAsia="SimSun" w:hAnsi="Times New Roman"/>
                <w:bCs/>
                <w:kern w:val="2"/>
                <w:sz w:val="18"/>
                <w:szCs w:val="18"/>
                <w:lang w:eastAsia="zh-CN" w:bidi="hi-IN"/>
              </w:rPr>
            </w:pPr>
            <w:r w:rsidRPr="00AE7BC3">
              <w:rPr>
                <w:rFonts w:ascii="Times New Roman" w:eastAsia="SimSun" w:hAnsi="Times New Roman"/>
                <w:bCs/>
                <w:kern w:val="2"/>
                <w:sz w:val="18"/>
                <w:szCs w:val="18"/>
                <w:lang w:eastAsia="zh-CN" w:bidi="hi-IN"/>
              </w:rPr>
              <w:t>кадастра и картографии» по Самарской области</w:t>
            </w:r>
          </w:p>
          <w:p w:rsidR="00955EAD" w:rsidRPr="00AE7BC3" w:rsidRDefault="00955EAD" w:rsidP="004E1DAD">
            <w:pPr>
              <w:pStyle w:val="a4"/>
              <w:jc w:val="both"/>
              <w:rPr>
                <w:rFonts w:ascii="Times New Roman" w:eastAsia="SimSun" w:hAnsi="Times New Roman"/>
                <w:bCs/>
                <w:kern w:val="2"/>
                <w:sz w:val="18"/>
                <w:szCs w:val="18"/>
                <w:lang w:eastAsia="zh-CN" w:bidi="hi-IN"/>
              </w:rPr>
            </w:pPr>
          </w:p>
          <w:p w:rsidR="0034097C" w:rsidRPr="00AE7BC3" w:rsidRDefault="00955EAD" w:rsidP="004E1DAD">
            <w:pPr>
              <w:pStyle w:val="a4"/>
              <w:jc w:val="both"/>
              <w:rPr>
                <w:rFonts w:ascii="Times New Roman" w:eastAsia="WenQuanYi Micro Hei" w:hAnsi="Times New Roman"/>
                <w:bCs/>
                <w:kern w:val="2"/>
                <w:sz w:val="18"/>
                <w:szCs w:val="18"/>
                <w:lang w:eastAsia="zh-CN" w:bidi="hi-IN"/>
              </w:rPr>
            </w:pPr>
            <w:r w:rsidRPr="00AE7BC3">
              <w:rPr>
                <w:rFonts w:ascii="Times New Roman" w:eastAsia="WenQuanYi Micro Hei" w:hAnsi="Times New Roman"/>
                <w:bCs/>
                <w:kern w:val="2"/>
                <w:sz w:val="18"/>
                <w:szCs w:val="18"/>
                <w:lang w:eastAsia="zh-CN" w:bidi="hi-IN"/>
              </w:rPr>
              <w:t xml:space="preserve">г. Самара, ул. Ленинская, 25а, </w:t>
            </w:r>
            <w:r w:rsidRPr="00AE7BC3">
              <w:rPr>
                <w:rFonts w:ascii="Times New Roman" w:eastAsia="WenQuanYi Micro Hei" w:hAnsi="Times New Roman"/>
                <w:bCs/>
                <w:kern w:val="2"/>
                <w:sz w:val="18"/>
                <w:szCs w:val="18"/>
                <w:lang w:val="en-US" w:eastAsia="zh-CN" w:bidi="hi-IN"/>
              </w:rPr>
              <w:t>e</w:t>
            </w:r>
            <w:r w:rsidRPr="00AE7BC3">
              <w:rPr>
                <w:rFonts w:ascii="Times New Roman" w:eastAsia="WenQuanYi Micro Hei" w:hAnsi="Times New Roman"/>
                <w:bCs/>
                <w:kern w:val="2"/>
                <w:sz w:val="18"/>
                <w:szCs w:val="18"/>
                <w:lang w:eastAsia="zh-CN" w:bidi="hi-IN"/>
              </w:rPr>
              <w:t>-</w:t>
            </w:r>
            <w:r w:rsidRPr="00AE7BC3">
              <w:rPr>
                <w:rFonts w:ascii="Times New Roman" w:eastAsia="WenQuanYi Micro Hei" w:hAnsi="Times New Roman"/>
                <w:bCs/>
                <w:kern w:val="2"/>
                <w:sz w:val="18"/>
                <w:szCs w:val="18"/>
                <w:lang w:val="en-US" w:eastAsia="zh-CN" w:bidi="hi-IN"/>
              </w:rPr>
              <w:t>mail</w:t>
            </w:r>
            <w:r w:rsidRPr="00AE7BC3">
              <w:rPr>
                <w:rFonts w:ascii="Times New Roman" w:eastAsia="WenQuanYi Micro Hei" w:hAnsi="Times New Roman"/>
                <w:bCs/>
                <w:kern w:val="2"/>
                <w:sz w:val="18"/>
                <w:szCs w:val="18"/>
                <w:lang w:eastAsia="zh-CN" w:bidi="hi-IN"/>
              </w:rPr>
              <w:t>:</w:t>
            </w:r>
          </w:p>
          <w:p w:rsidR="00955EAD" w:rsidRPr="00AE7BC3" w:rsidRDefault="00927055" w:rsidP="004E1DAD">
            <w:pPr>
              <w:pStyle w:val="a4"/>
              <w:jc w:val="both"/>
              <w:rPr>
                <w:rFonts w:ascii="Times New Roman" w:eastAsia="WenQuanYi Micro Hei" w:hAnsi="Times New Roman"/>
                <w:bCs/>
                <w:kern w:val="2"/>
                <w:lang w:val="en-US" w:eastAsia="zh-CN" w:bidi="hi-IN"/>
              </w:rPr>
            </w:pPr>
            <w:hyperlink r:id="rId10" w:history="1">
              <w:r w:rsidR="00955EAD" w:rsidRPr="00AE7BC3">
                <w:rPr>
                  <w:rFonts w:ascii="Times New Roman" w:eastAsia="WenQuanYi Micro Hei" w:hAnsi="Times New Roman"/>
                  <w:bCs/>
                  <w:kern w:val="2"/>
                  <w:sz w:val="18"/>
                  <w:szCs w:val="18"/>
                  <w:u w:val="single"/>
                  <w:lang w:val="en-US" w:eastAsia="zh-CN" w:bidi="hi-IN"/>
                </w:rPr>
                <w:t>pr_fkp@mail.ru</w:t>
              </w:r>
            </w:hyperlink>
            <w:r w:rsidR="00955EAD" w:rsidRPr="00AE7BC3">
              <w:rPr>
                <w:rFonts w:ascii="Times New Roman" w:eastAsia="WenQuanYi Micro Hei" w:hAnsi="Times New Roman"/>
                <w:bCs/>
                <w:kern w:val="2"/>
                <w:sz w:val="18"/>
                <w:szCs w:val="18"/>
                <w:lang w:val="en-US" w:eastAsia="zh-CN" w:bidi="hi-IN"/>
              </w:rPr>
              <w:t>, twitter: @</w:t>
            </w:r>
            <w:proofErr w:type="spellStart"/>
            <w:r w:rsidR="00955EAD" w:rsidRPr="00AE7BC3">
              <w:rPr>
                <w:rFonts w:ascii="Times New Roman" w:eastAsia="WenQuanYi Micro Hei" w:hAnsi="Times New Roman"/>
                <w:bCs/>
                <w:kern w:val="2"/>
                <w:sz w:val="18"/>
                <w:szCs w:val="18"/>
                <w:lang w:val="en-US" w:eastAsia="zh-CN" w:bidi="hi-IN"/>
              </w:rPr>
              <w:t>pr_fkp</w:t>
            </w:r>
            <w:proofErr w:type="spellEnd"/>
            <w:r w:rsidR="00955EAD" w:rsidRPr="00AE7BC3">
              <w:rPr>
                <w:rFonts w:ascii="Times New Roman" w:eastAsia="WenQuanYi Micro Hei" w:hAnsi="Times New Roman"/>
                <w:bCs/>
                <w:kern w:val="2"/>
                <w:sz w:val="18"/>
                <w:szCs w:val="18"/>
                <w:lang w:val="en-US" w:eastAsia="zh-CN" w:bidi="hi-IN"/>
              </w:rPr>
              <w:t>, www.kadastr.ru</w:t>
            </w:r>
          </w:p>
        </w:tc>
      </w:tr>
    </w:tbl>
    <w:p w:rsidR="00955EAD" w:rsidRPr="007333BF" w:rsidRDefault="00955EAD" w:rsidP="004E1DAD">
      <w:pPr>
        <w:pStyle w:val="a4"/>
        <w:jc w:val="both"/>
        <w:rPr>
          <w:rFonts w:ascii="Times New Roman" w:eastAsia="SimSun" w:hAnsi="Times New Roman"/>
          <w:kern w:val="2"/>
          <w:lang w:val="en-US" w:eastAsia="zh-CN" w:bidi="hi-IN"/>
        </w:rPr>
      </w:pPr>
    </w:p>
    <w:p w:rsidR="00955EAD" w:rsidRPr="007333BF" w:rsidRDefault="00955EAD" w:rsidP="004E1DAD">
      <w:pPr>
        <w:pStyle w:val="a4"/>
        <w:jc w:val="both"/>
        <w:rPr>
          <w:rFonts w:ascii="Times New Roman" w:eastAsia="SimSun" w:hAnsi="Times New Roman"/>
          <w:kern w:val="2"/>
          <w:lang w:eastAsia="zh-CN" w:bidi="hi-IN"/>
        </w:rPr>
      </w:pPr>
      <w:r w:rsidRPr="007333BF">
        <w:rPr>
          <w:rFonts w:ascii="Times New Roman" w:eastAsia="SimSun" w:hAnsi="Times New Roman"/>
          <w:kern w:val="2"/>
          <w:lang w:eastAsia="zh-CN" w:bidi="hi-IN"/>
        </w:rPr>
        <w:t>ПРЕСС-РЕЛИЗ                                                                                                                       11.04.2018 г.</w:t>
      </w:r>
    </w:p>
    <w:p w:rsidR="00955EAD" w:rsidRPr="007333BF" w:rsidRDefault="00955EAD" w:rsidP="004E1DAD">
      <w:pPr>
        <w:pStyle w:val="a4"/>
        <w:jc w:val="both"/>
        <w:rPr>
          <w:rFonts w:ascii="Times New Roman" w:eastAsia="SimSun" w:hAnsi="Times New Roman"/>
          <w:kern w:val="2"/>
          <w:lang w:eastAsia="zh-CN" w:bidi="hi-IN"/>
        </w:rPr>
      </w:pPr>
    </w:p>
    <w:p w:rsidR="00955EAD" w:rsidRPr="007333BF" w:rsidRDefault="00955EAD" w:rsidP="00EC4218">
      <w:pPr>
        <w:pStyle w:val="a4"/>
        <w:jc w:val="center"/>
        <w:rPr>
          <w:rFonts w:ascii="Times New Roman" w:eastAsia="SimSun" w:hAnsi="Times New Roman"/>
          <w:kern w:val="2"/>
          <w:lang w:eastAsia="zh-CN" w:bidi="hi-IN"/>
        </w:rPr>
      </w:pPr>
      <w:r w:rsidRPr="007333BF">
        <w:rPr>
          <w:rFonts w:ascii="Times New Roman" w:eastAsia="Calibri" w:hAnsi="Times New Roman"/>
          <w:color w:val="2F5496"/>
          <w:shd w:val="clear" w:color="auto" w:fill="FFFFFF"/>
        </w:rPr>
        <w:t>В Интернете работают сайты-двойники портала Росреестра</w:t>
      </w:r>
    </w:p>
    <w:p w:rsidR="00955EAD" w:rsidRPr="007333BF" w:rsidRDefault="00195CB6" w:rsidP="00EC4218">
      <w:pPr>
        <w:pStyle w:val="a4"/>
        <w:ind w:firstLine="708"/>
        <w:jc w:val="both"/>
        <w:rPr>
          <w:rFonts w:ascii="Times New Roman" w:hAnsi="Times New Roman"/>
          <w:lang w:eastAsia="ru-RU"/>
        </w:rPr>
      </w:pPr>
      <w:r w:rsidRPr="007333BF">
        <w:rPr>
          <w:rFonts w:ascii="Times New Roman" w:hAnsi="Times New Roman"/>
          <w:noProof/>
          <w:color w:val="222222"/>
          <w:lang w:eastAsia="ru-RU"/>
        </w:rPr>
        <w:drawing>
          <wp:anchor distT="0" distB="0" distL="114300" distR="114300" simplePos="0" relativeHeight="251661312" behindDoc="1" locked="0" layoutInCell="1" allowOverlap="1" wp14:anchorId="32E60FAB" wp14:editId="3EF3E039">
            <wp:simplePos x="0" y="0"/>
            <wp:positionH relativeFrom="column">
              <wp:posOffset>3543300</wp:posOffset>
            </wp:positionH>
            <wp:positionV relativeFrom="paragraph">
              <wp:posOffset>441325</wp:posOffset>
            </wp:positionV>
            <wp:extent cx="1495425" cy="1120775"/>
            <wp:effectExtent l="0" t="0" r="9525" b="3175"/>
            <wp:wrapTight wrapText="bothSides">
              <wp:wrapPolygon edited="0">
                <wp:start x="0" y="0"/>
                <wp:lineTo x="0" y="21294"/>
                <wp:lineTo x="21462" y="21294"/>
                <wp:lineTo x="21462" y="0"/>
                <wp:lineTo x="0" y="0"/>
              </wp:wrapPolygon>
            </wp:wrapTight>
            <wp:docPr id="4" name="Рисунок 4" descr="Как поменять паспорт через интерн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ак поменять паспорт через интернет"/>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5425" cy="112077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EAD" w:rsidRPr="007333BF">
        <w:rPr>
          <w:rFonts w:ascii="Times New Roman" w:hAnsi="Times New Roman"/>
          <w:lang w:eastAsia="ru-RU"/>
        </w:rPr>
        <w:t>Кадастровая палата Самарской области напоминает жителям региона, что в Сети продолжают функционировать сайты, использующие официальную символику Росреестра и предлагающие услуги по предоставлению сведений Единого государственного реестра недвижимости (ЕГРН).</w:t>
      </w:r>
    </w:p>
    <w:p w:rsidR="00955EAD" w:rsidRPr="007333BF" w:rsidRDefault="00955EAD" w:rsidP="004E1DAD">
      <w:pPr>
        <w:pStyle w:val="a4"/>
        <w:jc w:val="both"/>
        <w:rPr>
          <w:rFonts w:ascii="Times New Roman" w:hAnsi="Times New Roman"/>
          <w:lang w:eastAsia="ru-RU"/>
        </w:rPr>
      </w:pPr>
      <w:r w:rsidRPr="007333BF">
        <w:rPr>
          <w:rFonts w:ascii="Times New Roman" w:hAnsi="Times New Roman"/>
          <w:lang w:eastAsia="ru-RU"/>
        </w:rPr>
        <w:t xml:space="preserve">В адрес филиала ФГБУ «ФКП Росреестра» по Самарской области периодически поступают жалобы от собственников недвижимости о некачественном предоставлении сведений из ЕГРН в электронном виде. Зачастую возникает путаница в объектах, к примеру, при запросе данных о квартире в готовой выписке содержится </w:t>
      </w:r>
      <w:r w:rsidRPr="007333BF">
        <w:rPr>
          <w:rFonts w:ascii="Times New Roman" w:hAnsi="Times New Roman"/>
          <w:lang w:eastAsia="ru-RU"/>
        </w:rPr>
        <w:lastRenderedPageBreak/>
        <w:t xml:space="preserve">информация о гараже и пр. В ходе проверок таких обращений нередко выясняется, что документы заказывались не через официальный сайт Росреестра, а на иных ресурсах со схожими адресами и оформлением. Эти </w:t>
      </w:r>
      <w:proofErr w:type="gramStart"/>
      <w:r w:rsidRPr="007333BF">
        <w:rPr>
          <w:rFonts w:ascii="Times New Roman" w:hAnsi="Times New Roman"/>
          <w:lang w:eastAsia="ru-RU"/>
        </w:rPr>
        <w:t>Интернет-площадки</w:t>
      </w:r>
      <w:proofErr w:type="gramEnd"/>
      <w:r w:rsidRPr="007333BF">
        <w:rPr>
          <w:rFonts w:ascii="Times New Roman" w:hAnsi="Times New Roman"/>
          <w:lang w:eastAsia="ru-RU"/>
        </w:rPr>
        <w:t>, являясь примером недобросовестной конкуренции, вводят в заблуждение потребителей услуг Росреестра и позиционируют себя в качестве агентов, действующих от лица Росреестра или Федеральной кадастровой палаты. Важно отметить, что они предлагают оказать за деньги те услуги, которые предоставляются на бесплатной основе.</w:t>
      </w:r>
    </w:p>
    <w:p w:rsidR="00C31502" w:rsidRPr="007333BF" w:rsidRDefault="00955EAD" w:rsidP="000C5BD1">
      <w:pPr>
        <w:pStyle w:val="a4"/>
        <w:ind w:firstLine="708"/>
        <w:jc w:val="both"/>
        <w:rPr>
          <w:rFonts w:ascii="Times New Roman" w:hAnsi="Times New Roman"/>
          <w:lang w:eastAsia="ru-RU"/>
        </w:rPr>
      </w:pPr>
      <w:r w:rsidRPr="007333BF">
        <w:rPr>
          <w:rFonts w:ascii="Times New Roman" w:hAnsi="Times New Roman"/>
          <w:lang w:eastAsia="ru-RU"/>
        </w:rPr>
        <w:t>Филиал ФГБУ «ФКП Росреестра» по Самарской области напоминает, что официальными сайтами для получения государственных услуг Росреестра в электронном виде являются сайты Росреестра и ФГБУ «ФКП Росреестра» (https://rosreestr.ru и http://kadastr.ru), никаких агентов и посредников у данных структур нет. Кроме того, одним из признаков подлинности документа, предоставляемого в электронном виде, является его заверение электрон</w:t>
      </w:r>
      <w:r w:rsidR="009A6AF9" w:rsidRPr="007333BF">
        <w:rPr>
          <w:rFonts w:ascii="Times New Roman" w:hAnsi="Times New Roman"/>
          <w:lang w:eastAsia="ru-RU"/>
        </w:rPr>
        <w:t>ной подписью органа регистрации.</w:t>
      </w:r>
    </w:p>
    <w:p w:rsidR="001D4D58" w:rsidRPr="007333BF" w:rsidRDefault="001D4D58" w:rsidP="00EC4218">
      <w:pPr>
        <w:pStyle w:val="a4"/>
        <w:ind w:firstLine="708"/>
        <w:jc w:val="both"/>
        <w:rPr>
          <w:rFonts w:ascii="Times New Roman" w:hAnsi="Times New Roman"/>
        </w:rPr>
      </w:pPr>
      <w:r w:rsidRPr="007333BF">
        <w:rPr>
          <w:rFonts w:ascii="Times New Roman" w:hAnsi="Times New Roman"/>
        </w:rPr>
        <w:t>Государственная услуга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p w:rsidR="001D4D58" w:rsidRPr="007333BF" w:rsidRDefault="001D4D58" w:rsidP="004E1DAD">
      <w:pPr>
        <w:pStyle w:val="a4"/>
        <w:jc w:val="both"/>
        <w:rPr>
          <w:rFonts w:ascii="Times New Roman" w:hAnsi="Times New Roman"/>
          <w:lang w:eastAsia="ru-RU"/>
        </w:rPr>
      </w:pPr>
      <w:r w:rsidRPr="007333BF">
        <w:rPr>
          <w:rFonts w:ascii="Times New Roman" w:hAnsi="Times New Roman"/>
          <w:lang w:eastAsia="ru-RU"/>
        </w:rPr>
        <w:t>В последнее время все больше граждан отдают предпочтение интернету. В современном информационном веке получить государственные и муниципальные услуги можно и посредством использования портала государственных услуг </w:t>
      </w:r>
      <w:hyperlink r:id="rId12" w:history="1">
        <w:r w:rsidRPr="00AE7BC3">
          <w:rPr>
            <w:rStyle w:val="ac"/>
            <w:rFonts w:ascii="Times New Roman" w:hAnsi="Times New Roman"/>
            <w:color w:val="auto"/>
            <w:lang w:eastAsia="ru-RU"/>
          </w:rPr>
          <w:t>gosuslugi.ru</w:t>
        </w:r>
      </w:hyperlink>
      <w:r w:rsidRPr="00AE7BC3">
        <w:rPr>
          <w:rFonts w:ascii="Times New Roman" w:hAnsi="Times New Roman"/>
          <w:lang w:eastAsia="ru-RU"/>
        </w:rPr>
        <w:t>.</w:t>
      </w:r>
    </w:p>
    <w:p w:rsidR="001D4D58" w:rsidRPr="007333BF" w:rsidRDefault="001D4D58" w:rsidP="00EC4218">
      <w:pPr>
        <w:pStyle w:val="a4"/>
        <w:ind w:firstLine="708"/>
        <w:jc w:val="both"/>
        <w:rPr>
          <w:rFonts w:ascii="Times New Roman" w:hAnsi="Times New Roman"/>
          <w:lang w:eastAsia="ru-RU"/>
        </w:rPr>
      </w:pPr>
      <w:r w:rsidRPr="007333BF">
        <w:rPr>
          <w:rFonts w:ascii="Times New Roman" w:hAnsi="Times New Roman"/>
          <w:lang w:eastAsia="ru-RU"/>
        </w:rPr>
        <w:t xml:space="preserve">Подать электронное заявление возможно в любое время, независимо от времени суток, праздничных и выходных дней, через любой компьютер, планшет или мобильный телефон, имеющих допуск к сети Интернет. Чтобы получить услугу, Вам не придется выходить из дома. Достаточно только отправить электронное заявление и необходимый перечень документов через портал государственных услуг. В дальнейшем Вы просто наблюдаете за ходом исполнения своего заявления. </w:t>
      </w:r>
      <w:r w:rsidRPr="007333BF">
        <w:rPr>
          <w:rFonts w:ascii="Times New Roman" w:hAnsi="Times New Roman"/>
          <w:color w:val="222222"/>
          <w:lang w:eastAsia="ru-RU"/>
        </w:rPr>
        <w:t xml:space="preserve">Как поменять паспорт через сайт </w:t>
      </w:r>
      <w:proofErr w:type="spellStart"/>
      <w:r w:rsidRPr="007333BF">
        <w:rPr>
          <w:rFonts w:ascii="Times New Roman" w:hAnsi="Times New Roman"/>
          <w:color w:val="222222"/>
          <w:lang w:eastAsia="ru-RU"/>
        </w:rPr>
        <w:t>госуслуг</w:t>
      </w:r>
      <w:proofErr w:type="spellEnd"/>
      <w:r w:rsidRPr="007333BF">
        <w:rPr>
          <w:rFonts w:ascii="Times New Roman" w:hAnsi="Times New Roman"/>
          <w:color w:val="222222"/>
          <w:lang w:eastAsia="ru-RU"/>
        </w:rPr>
        <w:t>?</w:t>
      </w:r>
    </w:p>
    <w:p w:rsidR="001D4D58" w:rsidRPr="007333BF" w:rsidRDefault="001D4D58" w:rsidP="00195CB6">
      <w:pPr>
        <w:pStyle w:val="a4"/>
        <w:ind w:firstLine="708"/>
        <w:jc w:val="both"/>
        <w:rPr>
          <w:rFonts w:ascii="Times New Roman" w:hAnsi="Times New Roman"/>
          <w:color w:val="222222"/>
          <w:lang w:eastAsia="ru-RU"/>
        </w:rPr>
      </w:pPr>
      <w:bookmarkStart w:id="0" w:name="1"/>
      <w:bookmarkEnd w:id="0"/>
      <w:r w:rsidRPr="007333BF">
        <w:rPr>
          <w:rFonts w:ascii="Times New Roman" w:hAnsi="Times New Roman"/>
          <w:color w:val="222222"/>
          <w:lang w:eastAsia="ru-RU"/>
        </w:rPr>
        <w:t xml:space="preserve">Это быстрый и удобный способ, кроме того он относительно новый и введен в обиход государством в рамках новой концепции отношений между государством и его подданными через модель «заказчик – исполнитель». </w:t>
      </w:r>
      <w:proofErr w:type="gramStart"/>
      <w:r w:rsidRPr="007333BF">
        <w:rPr>
          <w:rFonts w:ascii="Times New Roman" w:hAnsi="Times New Roman"/>
          <w:color w:val="222222"/>
          <w:lang w:eastAsia="ru-RU"/>
        </w:rPr>
        <w:t xml:space="preserve">Для получения возможности использовать сайт государственных услуг, вы должны зарегистрироваться на нем. После регистрации в обязательном порядке проходит подтверждение личности заявителя, что можно </w:t>
      </w:r>
      <w:r w:rsidRPr="007333BF">
        <w:rPr>
          <w:rFonts w:ascii="Times New Roman" w:hAnsi="Times New Roman"/>
          <w:color w:val="222222"/>
          <w:lang w:eastAsia="ru-RU"/>
        </w:rPr>
        <w:lastRenderedPageBreak/>
        <w:t>сделать с помощью электронной подписи, которую надо заказывать отдельно, или с помощью универсальной электронной карты, или просто посетив один из центров обслуживания ОАО «Ростелеком», МФЦ либо ОВМ вблизи от вашего места жительства.</w:t>
      </w:r>
      <w:proofErr w:type="gramEnd"/>
    </w:p>
    <w:p w:rsidR="001D4D58" w:rsidRPr="007333BF" w:rsidRDefault="001D4D58" w:rsidP="00EC4218">
      <w:pPr>
        <w:pStyle w:val="a4"/>
        <w:ind w:firstLine="708"/>
        <w:jc w:val="both"/>
        <w:rPr>
          <w:rFonts w:ascii="Times New Roman" w:hAnsi="Times New Roman"/>
          <w:color w:val="333333"/>
          <w:lang w:eastAsia="ru-RU"/>
        </w:rPr>
      </w:pPr>
      <w:r w:rsidRPr="007333BF">
        <w:rPr>
          <w:rFonts w:ascii="Times New Roman" w:hAnsi="Times New Roman"/>
          <w:color w:val="333333"/>
          <w:lang w:eastAsia="ru-RU"/>
        </w:rPr>
        <w:t>Также можно заказать подтверждение по почте России на ваш адрес. Результатом подтверждения своей личности, выполненным любым из перечисленных способов, будет получение вами индивидуального кода активации, который вы должны будете ввести на сайте. После этого действия вы сможете использовать весь арсенал портала.</w:t>
      </w:r>
    </w:p>
    <w:p w:rsidR="001D4D58"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Получив полноценный доступ к функционалу портала государственных услуг, вы сможете пользоваться своим личным кабинетом и </w:t>
      </w:r>
      <w:r w:rsidRPr="007333BF">
        <w:rPr>
          <w:rFonts w:ascii="Times New Roman" w:hAnsi="Times New Roman"/>
          <w:bCs/>
          <w:color w:val="222222"/>
          <w:lang w:eastAsia="ru-RU"/>
        </w:rPr>
        <w:t>подать заявление на замену паспорта</w:t>
      </w:r>
      <w:r w:rsidRPr="007333BF">
        <w:rPr>
          <w:rFonts w:ascii="Times New Roman" w:hAnsi="Times New Roman"/>
          <w:color w:val="222222"/>
          <w:lang w:eastAsia="ru-RU"/>
        </w:rPr>
        <w:t> и даже приложить к заявлению электронные копии всех необходимых в данном случае документов. Рассмотрим этот процесс подробнее.</w:t>
      </w:r>
    </w:p>
    <w:p w:rsidR="00EC4218" w:rsidRPr="007333BF" w:rsidRDefault="00EC4218" w:rsidP="00EC4218">
      <w:pPr>
        <w:pStyle w:val="a4"/>
        <w:ind w:firstLine="708"/>
        <w:jc w:val="both"/>
        <w:rPr>
          <w:rFonts w:ascii="Times New Roman" w:hAnsi="Times New Roman"/>
          <w:color w:val="222222"/>
          <w:lang w:eastAsia="ru-RU"/>
        </w:rPr>
      </w:pPr>
    </w:p>
    <w:p w:rsidR="001D4D58" w:rsidRPr="00EC4218" w:rsidRDefault="001D4D58" w:rsidP="00EC4218">
      <w:pPr>
        <w:pStyle w:val="a4"/>
        <w:jc w:val="center"/>
        <w:rPr>
          <w:rFonts w:ascii="Times New Roman" w:eastAsiaTheme="minorHAnsi" w:hAnsi="Times New Roman"/>
          <w:b/>
          <w:u w:val="single"/>
          <w:lang w:eastAsia="ru-RU"/>
        </w:rPr>
      </w:pPr>
      <w:bookmarkStart w:id="1" w:name="2"/>
      <w:bookmarkEnd w:id="1"/>
      <w:r w:rsidRPr="00EC4218">
        <w:rPr>
          <w:rFonts w:ascii="Times New Roman" w:hAnsi="Times New Roman"/>
          <w:b/>
          <w:u w:val="single"/>
          <w:lang w:eastAsia="ru-RU"/>
        </w:rPr>
        <w:t>Замена паспорта на портале государственных услуг</w:t>
      </w:r>
    </w:p>
    <w:p w:rsidR="001D4D58" w:rsidRPr="007333BF" w:rsidRDefault="001D4D58" w:rsidP="004E1DAD">
      <w:pPr>
        <w:pStyle w:val="a4"/>
        <w:jc w:val="both"/>
        <w:rPr>
          <w:rFonts w:ascii="Times New Roman" w:hAnsi="Times New Roman"/>
          <w:color w:val="222222"/>
          <w:lang w:eastAsia="ru-RU"/>
        </w:rPr>
      </w:pPr>
      <w:r w:rsidRPr="007333BF">
        <w:rPr>
          <w:rFonts w:ascii="Times New Roman" w:hAnsi="Times New Roman"/>
          <w:color w:val="222222"/>
          <w:lang w:eastAsia="ru-RU"/>
        </w:rPr>
        <w:t>Что необходимо сделать для замены паспорта через портал государственных услуг? Если вы зарегистрировались и подтвердили свою личность, вам требуется войти в личный кабинет, введя данные своего паспорта (ФИО), номер </w:t>
      </w:r>
      <w:hyperlink r:id="rId13" w:history="1">
        <w:r w:rsidRPr="007333BF">
          <w:rPr>
            <w:rStyle w:val="ac"/>
            <w:rFonts w:ascii="Times New Roman" w:hAnsi="Times New Roman"/>
            <w:color w:val="4DB2EC"/>
            <w:lang w:eastAsia="ru-RU"/>
          </w:rPr>
          <w:t>СНИЛС</w:t>
        </w:r>
      </w:hyperlink>
      <w:r w:rsidRPr="007333BF">
        <w:rPr>
          <w:rFonts w:ascii="Times New Roman" w:hAnsi="Times New Roman"/>
          <w:color w:val="222222"/>
          <w:lang w:eastAsia="ru-RU"/>
        </w:rPr>
        <w:t> и код активации, а также свой номер телефона, к которому был привязан кабинет во время вашей регистрации на сайте. В кабинете находите вкладку «ГОСУДАРСТВЕННЫЕ УСЛУГИ» и, нажав на эту ссылку, вы увидите перечень всех доступных вам услуг.</w:t>
      </w:r>
    </w:p>
    <w:p w:rsidR="001D4D58" w:rsidRPr="007333BF" w:rsidRDefault="001D4D58" w:rsidP="00EC4218">
      <w:pPr>
        <w:pStyle w:val="a4"/>
        <w:ind w:firstLine="708"/>
        <w:jc w:val="both"/>
        <w:rPr>
          <w:rFonts w:ascii="Times New Roman" w:hAnsi="Times New Roman"/>
          <w:color w:val="222222"/>
          <w:lang w:eastAsia="ru-RU"/>
        </w:rPr>
      </w:pPr>
      <w:proofErr w:type="gramStart"/>
      <w:r w:rsidRPr="007333BF">
        <w:rPr>
          <w:rFonts w:ascii="Times New Roman" w:hAnsi="Times New Roman"/>
          <w:color w:val="222222"/>
          <w:lang w:eastAsia="ru-RU"/>
        </w:rPr>
        <w:t>В этом перечне надо найти ссылку «ЗАМЕНА ПАСПОРТА ГРАЖДАНИНА РФ», перейдя по которой вы обнаружите справочную информацию о том, как заменить паспорт, как подать документы и как получить готовый паспорт, а также вы увидите действующий на сегодня размер государственной пошлины за замену паспорта, получите информацию о сроках замены, порядке, в котором будет рассмотрено ваше заявление и определить категорию получателя паспорта</w:t>
      </w:r>
      <w:proofErr w:type="gramEnd"/>
      <w:r w:rsidRPr="007333BF">
        <w:rPr>
          <w:rFonts w:ascii="Times New Roman" w:hAnsi="Times New Roman"/>
          <w:color w:val="222222"/>
          <w:lang w:eastAsia="ru-RU"/>
        </w:rPr>
        <w:t xml:space="preserve"> для определения порядка получения услуги. Изучив представленную справочную информацию, вы готовите указанные документы для заполнения формы. Для этого вам пригодятся: свидетельство о рождении или старый паспорт, если вы его меняете, а также военный билет и другие необходимые документы, такие как </w:t>
      </w:r>
      <w:proofErr w:type="gramStart"/>
      <w:r w:rsidRPr="007333BF">
        <w:rPr>
          <w:rFonts w:ascii="Times New Roman" w:hAnsi="Times New Roman"/>
          <w:color w:val="222222"/>
          <w:lang w:eastAsia="ru-RU"/>
        </w:rPr>
        <w:t>свидетельство</w:t>
      </w:r>
      <w:proofErr w:type="gramEnd"/>
      <w:r w:rsidRPr="007333BF">
        <w:rPr>
          <w:rFonts w:ascii="Times New Roman" w:hAnsi="Times New Roman"/>
          <w:color w:val="222222"/>
          <w:lang w:eastAsia="ru-RU"/>
        </w:rPr>
        <w:t xml:space="preserve"> о заключении брака, свидетельство о рождении детей, если им еще не исполнилось 14 лет, и </w:t>
      </w:r>
      <w:hyperlink r:id="rId14" w:history="1">
        <w:r w:rsidRPr="00AE7BC3">
          <w:rPr>
            <w:rStyle w:val="ac"/>
            <w:rFonts w:ascii="Times New Roman" w:hAnsi="Times New Roman"/>
            <w:color w:val="auto"/>
            <w:lang w:eastAsia="ru-RU"/>
          </w:rPr>
          <w:t>фотографию установленного образца</w:t>
        </w:r>
      </w:hyperlink>
      <w:r w:rsidRPr="007333BF">
        <w:rPr>
          <w:rFonts w:ascii="Times New Roman" w:hAnsi="Times New Roman"/>
          <w:color w:val="222222"/>
          <w:lang w:eastAsia="ru-RU"/>
        </w:rPr>
        <w:t> в виде электронной копии. Все документы собраны? – Переходим к шагу номер два.</w:t>
      </w:r>
    </w:p>
    <w:p w:rsidR="001D4D58" w:rsidRPr="007333BF" w:rsidRDefault="001D4D58" w:rsidP="004E1DAD">
      <w:pPr>
        <w:pStyle w:val="a4"/>
        <w:jc w:val="both"/>
        <w:rPr>
          <w:rFonts w:ascii="Times New Roman" w:hAnsi="Times New Roman"/>
          <w:color w:val="222222"/>
          <w:lang w:eastAsia="ru-RU"/>
        </w:rPr>
      </w:pPr>
      <w:r w:rsidRPr="007333BF">
        <w:rPr>
          <w:rFonts w:ascii="Times New Roman" w:hAnsi="Times New Roman"/>
          <w:noProof/>
          <w:color w:val="222222"/>
          <w:lang w:eastAsia="ru-RU"/>
        </w:rPr>
        <w:lastRenderedPageBreak/>
        <w:drawing>
          <wp:inline distT="0" distB="0" distL="0" distR="0" wp14:anchorId="547D7F95" wp14:editId="6D946040">
            <wp:extent cx="2972010" cy="1952625"/>
            <wp:effectExtent l="0" t="0" r="0" b="0"/>
            <wp:docPr id="3" name="Рисунок 3" descr="Замена паспорта на портале госуслу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мена паспорта на портале госуслуг"/>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2010" cy="1952625"/>
                    </a:xfrm>
                    <a:prstGeom prst="rect">
                      <a:avLst/>
                    </a:prstGeom>
                    <a:noFill/>
                    <a:ln>
                      <a:noFill/>
                    </a:ln>
                  </pic:spPr>
                </pic:pic>
              </a:graphicData>
            </a:graphic>
          </wp:inline>
        </w:drawing>
      </w:r>
    </w:p>
    <w:p w:rsidR="001D4D58" w:rsidRPr="007333BF" w:rsidRDefault="001D4D58" w:rsidP="004E1DAD">
      <w:pPr>
        <w:pStyle w:val="a4"/>
        <w:jc w:val="both"/>
        <w:rPr>
          <w:rFonts w:ascii="Times New Roman" w:hAnsi="Times New Roman"/>
          <w:color w:val="222222"/>
          <w:lang w:eastAsia="ru-RU"/>
        </w:rPr>
      </w:pPr>
      <w:r w:rsidRPr="007333BF">
        <w:rPr>
          <w:rFonts w:ascii="Times New Roman" w:hAnsi="Times New Roman"/>
          <w:color w:val="222222"/>
          <w:lang w:eastAsia="ru-RU"/>
        </w:rPr>
        <w:t>Вторым шагом мы должны:</w:t>
      </w:r>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 xml:space="preserve">1. Нажать на ссылку «ПОЛУЧИТЬ УСЛУГУ». Система сразу же предложит вам согласиться с условиями обработки ваших персональных данных. Это нужно сделать обязательно, без данного согласия следующий шаг будет недоступен. Поставив галочку в </w:t>
      </w:r>
      <w:proofErr w:type="gramStart"/>
      <w:r w:rsidRPr="007333BF">
        <w:rPr>
          <w:rFonts w:ascii="Times New Roman" w:hAnsi="Times New Roman"/>
          <w:color w:val="222222"/>
          <w:lang w:eastAsia="ru-RU"/>
        </w:rPr>
        <w:t>поле согласия и согласившись</w:t>
      </w:r>
      <w:proofErr w:type="gramEnd"/>
      <w:r w:rsidRPr="007333BF">
        <w:rPr>
          <w:rFonts w:ascii="Times New Roman" w:hAnsi="Times New Roman"/>
          <w:color w:val="222222"/>
          <w:lang w:eastAsia="ru-RU"/>
        </w:rPr>
        <w:t xml:space="preserve"> с ответственностью за предоставление недостоверных сведений, вы должны выбрать город, район или субъект федерации, где вы сейчас находитесь и где будете получать готовый паспорт;</w:t>
      </w:r>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2. После заполнения данной формы вы перейдете на следующую страницу, где сможете выбрать одно из оснований для замены документа из следующего списка:</w:t>
      </w:r>
    </w:p>
    <w:p w:rsidR="001D4D58" w:rsidRPr="007333BF" w:rsidRDefault="001D4D58" w:rsidP="004E1DAD">
      <w:pPr>
        <w:pStyle w:val="a4"/>
        <w:jc w:val="both"/>
        <w:rPr>
          <w:rFonts w:ascii="Times New Roman" w:hAnsi="Times New Roman"/>
          <w:color w:val="222222"/>
          <w:lang w:eastAsia="ru-RU"/>
        </w:rPr>
      </w:pPr>
      <w:r w:rsidRPr="007333BF">
        <w:rPr>
          <w:rFonts w:ascii="Times New Roman" w:hAnsi="Times New Roman"/>
          <w:color w:val="222222"/>
          <w:lang w:eastAsia="ru-RU"/>
        </w:rPr>
        <w:t>Достижения возраста, при котором необходимо менять паспорт;</w:t>
      </w:r>
    </w:p>
    <w:p w:rsidR="001D4D58" w:rsidRPr="00AE7BC3" w:rsidRDefault="00927055" w:rsidP="00EC4218">
      <w:pPr>
        <w:pStyle w:val="a4"/>
        <w:jc w:val="both"/>
        <w:rPr>
          <w:rFonts w:ascii="Times New Roman" w:hAnsi="Times New Roman"/>
          <w:b/>
          <w:lang w:eastAsia="ru-RU"/>
        </w:rPr>
      </w:pPr>
      <w:hyperlink r:id="rId16" w:history="1">
        <w:r w:rsidR="001D4D58" w:rsidRPr="00AE7BC3">
          <w:rPr>
            <w:rStyle w:val="ac"/>
            <w:rFonts w:ascii="Times New Roman" w:hAnsi="Times New Roman"/>
            <w:b/>
            <w:color w:val="auto"/>
            <w:lang w:eastAsia="ru-RU"/>
          </w:rPr>
          <w:t>Изменение фамилии;</w:t>
        </w:r>
      </w:hyperlink>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Порча паспорта и его непригодность к дальнейшему использованию;</w:t>
      </w:r>
    </w:p>
    <w:p w:rsidR="001D4D58" w:rsidRPr="007333BF" w:rsidRDefault="001D4D58" w:rsidP="004E1DAD">
      <w:pPr>
        <w:pStyle w:val="a4"/>
        <w:jc w:val="both"/>
        <w:rPr>
          <w:rFonts w:ascii="Times New Roman" w:hAnsi="Times New Roman"/>
          <w:color w:val="222222"/>
          <w:lang w:eastAsia="ru-RU"/>
        </w:rPr>
      </w:pPr>
      <w:r w:rsidRPr="007333BF">
        <w:rPr>
          <w:rFonts w:ascii="Times New Roman" w:hAnsi="Times New Roman"/>
          <w:color w:val="222222"/>
          <w:lang w:eastAsia="ru-RU"/>
        </w:rPr>
        <w:t>Изменение внешности или пола;</w:t>
      </w:r>
    </w:p>
    <w:p w:rsidR="001D4D58" w:rsidRPr="007333BF" w:rsidRDefault="001D4D58" w:rsidP="004E1DAD">
      <w:pPr>
        <w:pStyle w:val="a4"/>
        <w:jc w:val="both"/>
        <w:rPr>
          <w:rFonts w:ascii="Times New Roman" w:hAnsi="Times New Roman"/>
          <w:color w:val="222222"/>
          <w:lang w:eastAsia="ru-RU"/>
        </w:rPr>
      </w:pPr>
      <w:r w:rsidRPr="007333BF">
        <w:rPr>
          <w:rFonts w:ascii="Times New Roman" w:hAnsi="Times New Roman"/>
          <w:color w:val="222222"/>
          <w:lang w:eastAsia="ru-RU"/>
        </w:rPr>
        <w:t>Ошибочность и неточность сведений в вашем паспорте.</w:t>
      </w:r>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3. После выбора основания замены мы попадаем на страницу, где нам предстоит заполнить все персональные данные: фамилию, имя, отчество, место и время рождения, электронную почту и телефон для связи;</w:t>
      </w:r>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4. После этого вы заполняете информацию о месте вашей регистрации на территории РФ, а также о том, есть ли у вас гражданство другого государства или было ли оно в прошлом.</w:t>
      </w:r>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5. Перейдя на следующую страницу, вы получите возможность заполнить все данные о своих родителях: имена, фамилии, отчества и даты их рождения;</w:t>
      </w:r>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6. На следующей странице формы вы должны указать сведения о семейных отношениях: состоите ли в браке сейчас, были ли в прошлом, указываете причину прекращения брачных отношений, например, развод или смерть супруга. Также вы должны записать данные о ваших детях: их фамилии, имена и отчества и даты рождения детей. Если паспорт меняется, вы должны указать сведения о старом документе: дата выдачи, номер, серия, кем был выдан паспорт. Ниже вы должны указать, есть ли у вас загранпаспорт.</w:t>
      </w:r>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lastRenderedPageBreak/>
        <w:t xml:space="preserve">7. На следующей страницы данной формы вы указываете, обращаетесь ли вы в ОВМ по месту постоянного жительства и регистрации или же по месту временной регистрации или нахождения </w:t>
      </w:r>
      <w:proofErr w:type="gramStart"/>
      <w:r w:rsidRPr="007333BF">
        <w:rPr>
          <w:rFonts w:ascii="Times New Roman" w:hAnsi="Times New Roman"/>
          <w:color w:val="222222"/>
          <w:lang w:eastAsia="ru-RU"/>
        </w:rPr>
        <w:t>в</w:t>
      </w:r>
      <w:proofErr w:type="gramEnd"/>
      <w:r w:rsidRPr="007333BF">
        <w:rPr>
          <w:rFonts w:ascii="Times New Roman" w:hAnsi="Times New Roman"/>
          <w:color w:val="222222"/>
          <w:lang w:eastAsia="ru-RU"/>
        </w:rPr>
        <w:t xml:space="preserve"> </w:t>
      </w:r>
      <w:proofErr w:type="gramStart"/>
      <w:r w:rsidRPr="007333BF">
        <w:rPr>
          <w:rFonts w:ascii="Times New Roman" w:hAnsi="Times New Roman"/>
          <w:color w:val="222222"/>
          <w:lang w:eastAsia="ru-RU"/>
        </w:rPr>
        <w:t>другом</w:t>
      </w:r>
      <w:proofErr w:type="gramEnd"/>
      <w:r w:rsidRPr="007333BF">
        <w:rPr>
          <w:rFonts w:ascii="Times New Roman" w:hAnsi="Times New Roman"/>
          <w:color w:val="222222"/>
          <w:lang w:eastAsia="ru-RU"/>
        </w:rPr>
        <w:t xml:space="preserve"> субъекте федерации. При обращении по месту временного пребывания вы указываете адрес вашего места жительства и срок, до какого вы будете здесь пребывать.</w:t>
      </w:r>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8. На следующей странице вы выберете  отделение по вопросам миграции, где именно вы  получите готовый паспорт, и сможете переписать адрес и контактные данные выбранного отделения.</w:t>
      </w:r>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9. Далее вы сможете загрузить свою фотографию и даже немного отредактировать ее: яркость, размер, цветовую гамму.</w:t>
      </w:r>
    </w:p>
    <w:p w:rsidR="001D4D58" w:rsidRPr="007333BF" w:rsidRDefault="00195CB6" w:rsidP="00EC4218">
      <w:pPr>
        <w:pStyle w:val="a4"/>
        <w:ind w:firstLine="708"/>
        <w:jc w:val="both"/>
        <w:rPr>
          <w:rFonts w:ascii="Times New Roman" w:hAnsi="Times New Roman"/>
          <w:color w:val="222222"/>
          <w:lang w:eastAsia="ru-RU"/>
        </w:rPr>
      </w:pPr>
      <w:r w:rsidRPr="007333BF">
        <w:rPr>
          <w:rFonts w:ascii="Times New Roman" w:hAnsi="Times New Roman"/>
          <w:noProof/>
          <w:lang w:eastAsia="ru-RU"/>
        </w:rPr>
        <w:drawing>
          <wp:anchor distT="0" distB="0" distL="114300" distR="114300" simplePos="0" relativeHeight="251662336" behindDoc="1" locked="0" layoutInCell="1" allowOverlap="1" wp14:anchorId="5CAA1EC6" wp14:editId="056B7164">
            <wp:simplePos x="0" y="0"/>
            <wp:positionH relativeFrom="column">
              <wp:posOffset>3505200</wp:posOffset>
            </wp:positionH>
            <wp:positionV relativeFrom="paragraph">
              <wp:posOffset>276225</wp:posOffset>
            </wp:positionV>
            <wp:extent cx="1055370" cy="1343025"/>
            <wp:effectExtent l="0" t="0" r="0" b="9525"/>
            <wp:wrapTight wrapText="bothSides">
              <wp:wrapPolygon edited="0">
                <wp:start x="0" y="0"/>
                <wp:lineTo x="0" y="21447"/>
                <wp:lineTo x="21054" y="21447"/>
                <wp:lineTo x="21054"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55370" cy="1343025"/>
                    </a:xfrm>
                    <a:prstGeom prst="rect">
                      <a:avLst/>
                    </a:prstGeom>
                    <a:noFill/>
                  </pic:spPr>
                </pic:pic>
              </a:graphicData>
            </a:graphic>
            <wp14:sizeRelH relativeFrom="page">
              <wp14:pctWidth>0</wp14:pctWidth>
            </wp14:sizeRelH>
            <wp14:sizeRelV relativeFrom="page">
              <wp14:pctHeight>0</wp14:pctHeight>
            </wp14:sizeRelV>
          </wp:anchor>
        </w:drawing>
      </w:r>
      <w:r w:rsidR="001D4D58" w:rsidRPr="007333BF">
        <w:rPr>
          <w:rFonts w:ascii="Times New Roman" w:hAnsi="Times New Roman"/>
          <w:color w:val="222222"/>
          <w:lang w:eastAsia="ru-RU"/>
        </w:rPr>
        <w:t xml:space="preserve">10. После этого вы сможете окончательно проверить все введенные данные перед отправкой их на обработку. Оповещение о принятии документов на обработку сразу же отправляется в ваш адрес в личном кабинете на портале </w:t>
      </w:r>
      <w:proofErr w:type="spellStart"/>
      <w:r w:rsidR="001D4D58" w:rsidRPr="007333BF">
        <w:rPr>
          <w:rFonts w:ascii="Times New Roman" w:hAnsi="Times New Roman"/>
          <w:color w:val="222222"/>
          <w:lang w:eastAsia="ru-RU"/>
        </w:rPr>
        <w:t>госуслуг</w:t>
      </w:r>
      <w:proofErr w:type="spellEnd"/>
      <w:r w:rsidR="001D4D58" w:rsidRPr="007333BF">
        <w:rPr>
          <w:rFonts w:ascii="Times New Roman" w:hAnsi="Times New Roman"/>
          <w:color w:val="222222"/>
          <w:lang w:eastAsia="ru-RU"/>
        </w:rPr>
        <w:t>, а в случае отказа вам придет информация о причинах отказа, чтобы можно было исправить нарушения.</w:t>
      </w:r>
    </w:p>
    <w:p w:rsidR="001D4D58" w:rsidRPr="007333BF" w:rsidRDefault="001D4D58" w:rsidP="00EC4218">
      <w:pPr>
        <w:pStyle w:val="a4"/>
        <w:ind w:firstLine="708"/>
        <w:jc w:val="both"/>
        <w:rPr>
          <w:rFonts w:ascii="Times New Roman" w:hAnsi="Times New Roman"/>
          <w:color w:val="222222"/>
          <w:lang w:eastAsia="ru-RU"/>
        </w:rPr>
      </w:pPr>
      <w:r w:rsidRPr="007333BF">
        <w:rPr>
          <w:rFonts w:ascii="Times New Roman" w:hAnsi="Times New Roman"/>
          <w:color w:val="222222"/>
          <w:lang w:eastAsia="ru-RU"/>
        </w:rPr>
        <w:t>Кроме подготовки документов, замена паспорта требует оплаты государственной пошлины. Размер пошлины зависит от причины замены. Так, при плановой </w:t>
      </w:r>
      <w:hyperlink r:id="rId18" w:history="1">
        <w:r w:rsidRPr="00AE7BC3">
          <w:rPr>
            <w:rStyle w:val="ac"/>
            <w:rFonts w:ascii="Times New Roman" w:hAnsi="Times New Roman"/>
            <w:color w:val="auto"/>
            <w:lang w:eastAsia="ru-RU"/>
          </w:rPr>
          <w:t>замене паспорта по достижении возраста</w:t>
        </w:r>
      </w:hyperlink>
      <w:r w:rsidRPr="007333BF">
        <w:rPr>
          <w:rFonts w:ascii="Times New Roman" w:hAnsi="Times New Roman"/>
          <w:color w:val="222222"/>
          <w:lang w:eastAsia="ru-RU"/>
        </w:rPr>
        <w:t> вам придется оплатить всего 210 рублей, а если замена паспорта происходит по причине порчи, пошлина составит уже 1050 р.</w:t>
      </w:r>
    </w:p>
    <w:p w:rsidR="001D4D58" w:rsidRPr="007333BF" w:rsidRDefault="001D4D58" w:rsidP="004E1DAD">
      <w:pPr>
        <w:pStyle w:val="a4"/>
        <w:jc w:val="both"/>
        <w:rPr>
          <w:rFonts w:ascii="Times New Roman" w:hAnsi="Times New Roman"/>
          <w:lang w:eastAsia="ru-RU"/>
        </w:rPr>
      </w:pPr>
      <w:bookmarkStart w:id="2" w:name="3"/>
      <w:bookmarkEnd w:id="2"/>
      <w:r w:rsidRPr="007333BF">
        <w:rPr>
          <w:rFonts w:ascii="Times New Roman" w:hAnsi="Times New Roman"/>
          <w:lang w:eastAsia="ru-RU"/>
        </w:rPr>
        <w:t>Где получить готовый паспорт после процедуры замены</w:t>
      </w:r>
    </w:p>
    <w:p w:rsidR="001D4D58" w:rsidRPr="007333BF" w:rsidRDefault="001D4D58" w:rsidP="004E1DAD">
      <w:pPr>
        <w:pStyle w:val="a4"/>
        <w:jc w:val="both"/>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ins w:id="3"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Итак, после совершения всех необходимых действий на портале </w:t>
        </w:r>
        <w:proofErr w:type="spellStart"/>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госуслуг</w:t>
        </w:r>
        <w:proofErr w:type="spellEnd"/>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 заполнения формы, отправки документов и оплаты пошлины, нам остается только получить готовый паспорт. На одном из последних этапов заполнения формы мы выбрали </w:t>
        </w:r>
      </w:ins>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отделение по вопросам миграции</w:t>
      </w:r>
      <w:ins w:id="4"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в котором мы и будем получать наш документ. При выборе отделения мы переписали его адрес, телефоны для связи и полное наименование.</w:t>
        </w:r>
      </w:ins>
    </w:p>
    <w:p w:rsidR="001D4D58" w:rsidRPr="007333BF" w:rsidRDefault="001D4D58" w:rsidP="004E1DAD">
      <w:pPr>
        <w:pStyle w:val="a4"/>
        <w:jc w:val="both"/>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ins w:id="5"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Однако что делать, если мы не переписали адрес и срок посещения </w:t>
        </w:r>
      </w:ins>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ОВМ</w:t>
      </w:r>
      <w:ins w:id="6"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Не беспокойтесь, просто проверяйте сво</w:t>
        </w:r>
      </w:ins>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й личный кабинет на портале </w:t>
      </w:r>
      <w:proofErr w:type="spellStart"/>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госуслуг</w:t>
      </w:r>
      <w:proofErr w:type="spellEnd"/>
      <w:ins w:id="7"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после рассмотрения ваших документов и принятии положительного решения вам придет </w:t>
        </w:r>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 xml:space="preserve">ответ-уведомление с полной информацией: когда и куда именно вам нужно </w:t>
        </w:r>
      </w:ins>
      <w:proofErr w:type="spellStart"/>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придти</w:t>
      </w:r>
      <w:proofErr w:type="spellEnd"/>
      <w:ins w:id="8"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за паспортом.</w:t>
        </w:r>
      </w:ins>
    </w:p>
    <w:p w:rsidR="001D4D58" w:rsidRPr="007333BF" w:rsidRDefault="001D4D58" w:rsidP="004E1DAD">
      <w:pPr>
        <w:pStyle w:val="a4"/>
        <w:jc w:val="both"/>
        <w:rPr>
          <w:ins w:id="9" w:author="Unknown"/>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ins w:id="10"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Не забудьте взять с собой оригиналы всех документов!</w:t>
        </w:r>
      </w:ins>
    </w:p>
    <w:p w:rsidR="001D4D58" w:rsidRPr="007333BF" w:rsidRDefault="001D4D58" w:rsidP="004E1DAD">
      <w:pPr>
        <w:pStyle w:val="a4"/>
        <w:jc w:val="both"/>
        <w:rPr>
          <w:ins w:id="11" w:author="Unknown"/>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ins w:id="12"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Отправив документы через портал государственных услуг, вы имеете право на получение личной или телефонной консультации специалиста. Регламент работы </w:t>
        </w:r>
      </w:ins>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отделения по вопросам миграции</w:t>
      </w:r>
      <w:ins w:id="13"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определяет максимальное время на</w:t>
        </w:r>
      </w:ins>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w:t>
      </w:r>
      <w:ins w:id="14" w:author="Unknown">
        <w:r w:rsidRPr="007333BF">
          <w:rPr>
            <w:rFonts w:ascii="Times New Roman" w:hAnsi="Times New Roman"/>
            <w:bCs/>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получение паспорта при подаче заявления через </w:t>
        </w:r>
        <w:proofErr w:type="spellStart"/>
        <w:r w:rsidRPr="007333BF">
          <w:rPr>
            <w:rFonts w:ascii="Times New Roman" w:hAnsi="Times New Roman"/>
            <w:bCs/>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госуслуги</w:t>
        </w:r>
        <w:proofErr w:type="spellEnd"/>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как </w:t>
        </w:r>
      </w:ins>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один час</w:t>
      </w:r>
      <w:ins w:id="15"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с момента предъявления в </w:t>
        </w:r>
      </w:ins>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ОВМ</w:t>
      </w:r>
      <w:ins w:id="16" w:author="Unknown">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оригиналов документов.</w:t>
        </w:r>
      </w:ins>
    </w:p>
    <w:p w:rsidR="00486B01" w:rsidRPr="007333BF" w:rsidRDefault="00486B01" w:rsidP="004E1DAD">
      <w:pPr>
        <w:pStyle w:val="a4"/>
        <w:jc w:val="both"/>
        <w:rPr>
          <w:rFonts w:ascii="Times New Roman" w:hAnsi="Times New Roman"/>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1D4D58" w:rsidRPr="007333BF" w:rsidRDefault="00C31502" w:rsidP="004E1DAD">
      <w:pPr>
        <w:pStyle w:val="a4"/>
        <w:jc w:val="both"/>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333BF">
        <w:rPr>
          <w:rFonts w:ascii="Times New Roman" w:hAnsi="Times New Roman"/>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ВАШ УЧАСТКОВЫЙ УПОЛНОМОЧЕННЫЙ ПОЛИЦИИ</w:t>
      </w:r>
    </w:p>
    <w:p w:rsidR="000C5BD1" w:rsidRDefault="000C5BD1" w:rsidP="00195CB6">
      <w:pPr>
        <w:pStyle w:val="a4"/>
        <w:jc w:val="both"/>
        <w:rPr>
          <w:rFonts w:ascii="Times New Roman" w:hAnsi="Times New Roman"/>
          <w:lang w:eastAsia="ru-RU"/>
        </w:rPr>
      </w:pPr>
    </w:p>
    <w:p w:rsidR="00C31502" w:rsidRPr="007333BF" w:rsidRDefault="00C31502" w:rsidP="00195CB6">
      <w:pPr>
        <w:pStyle w:val="a4"/>
        <w:jc w:val="both"/>
        <w:rPr>
          <w:rFonts w:ascii="Times New Roman" w:hAnsi="Times New Roman"/>
          <w:lang w:eastAsia="ru-RU"/>
        </w:rPr>
      </w:pPr>
      <w:proofErr w:type="spellStart"/>
      <w:r w:rsidRPr="007333BF">
        <w:rPr>
          <w:rFonts w:ascii="Times New Roman" w:hAnsi="Times New Roman"/>
          <w:lang w:eastAsia="ru-RU"/>
        </w:rPr>
        <w:t>Хайретдинов</w:t>
      </w:r>
      <w:proofErr w:type="spellEnd"/>
      <w:r w:rsidRPr="007333BF">
        <w:rPr>
          <w:rFonts w:ascii="Times New Roman" w:hAnsi="Times New Roman"/>
          <w:lang w:eastAsia="ru-RU"/>
        </w:rPr>
        <w:t xml:space="preserve"> </w:t>
      </w:r>
      <w:proofErr w:type="spellStart"/>
      <w:r w:rsidRPr="007333BF">
        <w:rPr>
          <w:rFonts w:ascii="Times New Roman" w:hAnsi="Times New Roman"/>
          <w:lang w:eastAsia="ru-RU"/>
        </w:rPr>
        <w:t>Фанис</w:t>
      </w:r>
      <w:proofErr w:type="spellEnd"/>
    </w:p>
    <w:p w:rsidR="001D4D58" w:rsidRPr="007333BF" w:rsidRDefault="00C31502" w:rsidP="00195CB6">
      <w:pPr>
        <w:pStyle w:val="a4"/>
        <w:jc w:val="both"/>
        <w:rPr>
          <w:rFonts w:ascii="Times New Roman" w:hAnsi="Times New Roman"/>
          <w:lang w:eastAsia="ru-RU"/>
        </w:rPr>
      </w:pPr>
      <w:proofErr w:type="spellStart"/>
      <w:r w:rsidRPr="007333BF">
        <w:rPr>
          <w:rFonts w:ascii="Times New Roman" w:hAnsi="Times New Roman"/>
          <w:lang w:eastAsia="ru-RU"/>
        </w:rPr>
        <w:t>Минахтамович</w:t>
      </w:r>
      <w:proofErr w:type="spellEnd"/>
    </w:p>
    <w:p w:rsidR="00C31502" w:rsidRPr="007333BF" w:rsidRDefault="00C31502" w:rsidP="00195CB6">
      <w:pPr>
        <w:pStyle w:val="a4"/>
        <w:jc w:val="both"/>
        <w:rPr>
          <w:rFonts w:ascii="Times New Roman" w:hAnsi="Times New Roman"/>
          <w:lang w:eastAsia="ru-RU"/>
        </w:rPr>
      </w:pPr>
    </w:p>
    <w:p w:rsidR="00C31502" w:rsidRPr="00EC4218" w:rsidRDefault="00C31502" w:rsidP="00195CB6">
      <w:pPr>
        <w:pStyle w:val="a4"/>
        <w:jc w:val="both"/>
        <w:rPr>
          <w:rFonts w:ascii="Times New Roman" w:hAnsi="Times New Roman"/>
        </w:rPr>
      </w:pPr>
      <w:r w:rsidRPr="00EC4218">
        <w:rPr>
          <w:rFonts w:ascii="Times New Roman" w:hAnsi="Times New Roman"/>
        </w:rPr>
        <w:t xml:space="preserve">Административный участок: с. </w:t>
      </w:r>
      <w:r w:rsidR="00EC4218" w:rsidRPr="00EC4218">
        <w:rPr>
          <w:rFonts w:ascii="Times New Roman" w:hAnsi="Times New Roman"/>
        </w:rPr>
        <w:t>Малый</w:t>
      </w:r>
      <w:proofErr w:type="gramStart"/>
      <w:r w:rsidR="00EC4218" w:rsidRPr="00EC4218">
        <w:rPr>
          <w:rFonts w:ascii="Times New Roman" w:hAnsi="Times New Roman"/>
        </w:rPr>
        <w:t xml:space="preserve"> Т</w:t>
      </w:r>
      <w:proofErr w:type="gramEnd"/>
      <w:r w:rsidR="00EC4218" w:rsidRPr="00EC4218">
        <w:rPr>
          <w:rFonts w:ascii="Times New Roman" w:hAnsi="Times New Roman"/>
        </w:rPr>
        <w:t xml:space="preserve">олкай, п. </w:t>
      </w:r>
      <w:r w:rsidRPr="00EC4218">
        <w:rPr>
          <w:rFonts w:ascii="Times New Roman" w:hAnsi="Times New Roman"/>
        </w:rPr>
        <w:t xml:space="preserve">Передовка, п. </w:t>
      </w:r>
      <w:proofErr w:type="spellStart"/>
      <w:r w:rsidRPr="00EC4218">
        <w:rPr>
          <w:rFonts w:ascii="Times New Roman" w:hAnsi="Times New Roman"/>
        </w:rPr>
        <w:t>Камышовка</w:t>
      </w:r>
      <w:proofErr w:type="spellEnd"/>
      <w:r w:rsidRPr="00EC4218">
        <w:rPr>
          <w:rFonts w:ascii="Times New Roman" w:hAnsi="Times New Roman"/>
        </w:rPr>
        <w:t>, п. Шиповка, ж/д разъезд Тунгус</w:t>
      </w:r>
    </w:p>
    <w:p w:rsidR="00C31502" w:rsidRPr="007333BF" w:rsidRDefault="00C31502" w:rsidP="00195CB6">
      <w:pPr>
        <w:pStyle w:val="a4"/>
        <w:jc w:val="both"/>
        <w:rPr>
          <w:rFonts w:ascii="Times New Roman" w:hAnsi="Times New Roman"/>
          <w:lang w:eastAsia="ru-RU"/>
        </w:rPr>
      </w:pPr>
      <w:r w:rsidRPr="007333BF">
        <w:rPr>
          <w:rFonts w:ascii="Times New Roman" w:hAnsi="Times New Roman"/>
          <w:lang w:eastAsia="ru-RU"/>
        </w:rPr>
        <w:t>Адрес участкового пункта полиции: с. Малый</w:t>
      </w:r>
      <w:proofErr w:type="gramStart"/>
      <w:r w:rsidRPr="007333BF">
        <w:rPr>
          <w:rFonts w:ascii="Times New Roman" w:hAnsi="Times New Roman"/>
          <w:lang w:eastAsia="ru-RU"/>
        </w:rPr>
        <w:t xml:space="preserve"> Т</w:t>
      </w:r>
      <w:proofErr w:type="gramEnd"/>
      <w:r w:rsidRPr="007333BF">
        <w:rPr>
          <w:rFonts w:ascii="Times New Roman" w:hAnsi="Times New Roman"/>
          <w:lang w:eastAsia="ru-RU"/>
        </w:rPr>
        <w:t>олкай в здании СДК ул. Советская, 34А, с. Передовка в здании  СДК</w:t>
      </w:r>
    </w:p>
    <w:p w:rsidR="00C31502" w:rsidRPr="007333BF" w:rsidRDefault="00C31502" w:rsidP="00195CB6">
      <w:pPr>
        <w:pStyle w:val="a4"/>
        <w:jc w:val="both"/>
        <w:rPr>
          <w:rFonts w:ascii="Times New Roman" w:hAnsi="Times New Roman"/>
          <w:lang w:eastAsia="ru-RU"/>
        </w:rPr>
      </w:pPr>
      <w:r w:rsidRPr="007333BF">
        <w:rPr>
          <w:rFonts w:ascii="Times New Roman" w:hAnsi="Times New Roman"/>
          <w:lang w:eastAsia="ru-RU"/>
        </w:rPr>
        <w:t>- с. Передовка, в здании  СДК</w:t>
      </w:r>
    </w:p>
    <w:p w:rsidR="00C31502" w:rsidRDefault="00C31502" w:rsidP="00195CB6">
      <w:pPr>
        <w:pStyle w:val="a4"/>
        <w:jc w:val="both"/>
        <w:rPr>
          <w:rFonts w:ascii="Times New Roman" w:hAnsi="Times New Roman"/>
          <w:lang w:eastAsia="ru-RU"/>
        </w:rPr>
      </w:pPr>
      <w:r w:rsidRPr="007333BF">
        <w:rPr>
          <w:rFonts w:ascii="Times New Roman" w:hAnsi="Times New Roman"/>
          <w:lang w:eastAsia="ru-RU"/>
        </w:rPr>
        <w:t>Телефон для связи: 89997011854</w:t>
      </w:r>
    </w:p>
    <w:p w:rsidR="00C208B2" w:rsidRPr="007333BF" w:rsidRDefault="00C208B2" w:rsidP="004E1DAD">
      <w:pPr>
        <w:pStyle w:val="a4"/>
        <w:jc w:val="both"/>
        <w:rPr>
          <w:rFonts w:ascii="Times New Roman" w:hAnsi="Times New Roman"/>
          <w:lang w:eastAsia="ru-RU"/>
        </w:rPr>
      </w:pPr>
    </w:p>
    <w:p w:rsidR="00611377" w:rsidRDefault="00A02C1E" w:rsidP="00EC4218">
      <w:pPr>
        <w:pStyle w:val="a4"/>
        <w:jc w:val="both"/>
        <w:rPr>
          <w:rFonts w:ascii="Times New Roman" w:hAnsi="Times New Roman"/>
          <w:lang w:eastAsia="ru-RU"/>
        </w:rPr>
      </w:pPr>
      <w:r w:rsidRPr="007333BF">
        <w:rPr>
          <w:rFonts w:ascii="Times New Roman" w:hAnsi="Times New Roman"/>
          <w:lang w:eastAsia="ru-RU"/>
        </w:rPr>
        <w:t>********************************************</w:t>
      </w:r>
    </w:p>
    <w:p w:rsidR="00EC4218" w:rsidRPr="007333BF" w:rsidRDefault="00EC4218" w:rsidP="00EC4218">
      <w:pPr>
        <w:pStyle w:val="a4"/>
        <w:jc w:val="both"/>
        <w:rPr>
          <w:rFonts w:ascii="Times New Roman" w:hAnsi="Times New Roman"/>
          <w:lang w:eastAsia="ru-RU"/>
        </w:rPr>
      </w:pPr>
    </w:p>
    <w:p w:rsidR="00611377" w:rsidRPr="00D846BE" w:rsidRDefault="00D846BE" w:rsidP="00EC4218">
      <w:pPr>
        <w:pStyle w:val="a4"/>
        <w:ind w:firstLine="708"/>
        <w:rPr>
          <w:rFonts w:ascii="Times New Roman" w:hAnsi="Times New Roman"/>
          <w:lang w:eastAsia="ru-RU"/>
        </w:rPr>
      </w:pPr>
      <w:r w:rsidRPr="00D846BE">
        <w:rPr>
          <w:rFonts w:ascii="Times New Roman" w:hAnsi="Times New Roman"/>
          <w:color w:val="000000"/>
        </w:rPr>
        <w:t xml:space="preserve">В период с 16 апреля 2018 года по 24 апреля 2018 года на территории сельского поселения Малый </w:t>
      </w:r>
      <w:proofErr w:type="gramStart"/>
      <w:r w:rsidRPr="00D846BE">
        <w:rPr>
          <w:rFonts w:ascii="Times New Roman" w:hAnsi="Times New Roman"/>
          <w:color w:val="000000"/>
        </w:rPr>
        <w:t>Толкай</w:t>
      </w:r>
      <w:proofErr w:type="gramEnd"/>
      <w:r w:rsidRPr="00D846BE">
        <w:rPr>
          <w:rFonts w:ascii="Times New Roman" w:hAnsi="Times New Roman"/>
          <w:color w:val="000000"/>
        </w:rPr>
        <w:t xml:space="preserve"> прошла всероссийская акция «Весенняя неделя Добра» , в которой приняли участие сотрудники и учащиеся образовательный учреждений: ГБОУ ООШ с. Малый</w:t>
      </w:r>
      <w:proofErr w:type="gramStart"/>
      <w:r w:rsidRPr="00D846BE">
        <w:rPr>
          <w:rFonts w:ascii="Times New Roman" w:hAnsi="Times New Roman"/>
          <w:color w:val="000000"/>
        </w:rPr>
        <w:t xml:space="preserve"> Т</w:t>
      </w:r>
      <w:proofErr w:type="gramEnd"/>
      <w:r w:rsidRPr="00D846BE">
        <w:rPr>
          <w:rFonts w:ascii="Times New Roman" w:hAnsi="Times New Roman"/>
          <w:color w:val="000000"/>
        </w:rPr>
        <w:t>олкай и ГБОУ «Школа-интернат с. Малый Толкай». Данные учреждения оказали волонтерскую помощь малышам и пожилым людям, приняли активное участие в благоустройстве села.</w:t>
      </w:r>
    </w:p>
    <w:p w:rsidR="00611377" w:rsidRPr="00D846BE" w:rsidRDefault="00611377" w:rsidP="007333BF">
      <w:pPr>
        <w:pStyle w:val="a4"/>
        <w:rPr>
          <w:rFonts w:ascii="Times New Roman" w:hAnsi="Times New Roman"/>
          <w:lang w:eastAsia="ru-RU"/>
        </w:rPr>
      </w:pPr>
    </w:p>
    <w:p w:rsidR="00611377" w:rsidRPr="007333BF" w:rsidRDefault="00611377" w:rsidP="007333BF">
      <w:pPr>
        <w:pStyle w:val="a4"/>
        <w:rPr>
          <w:rFonts w:ascii="Times New Roman" w:hAnsi="Times New Roman"/>
          <w:lang w:eastAsia="ru-RU"/>
        </w:rPr>
      </w:pPr>
    </w:p>
    <w:p w:rsidR="00611377" w:rsidRPr="007333BF" w:rsidRDefault="00611377" w:rsidP="007333BF">
      <w:pPr>
        <w:pStyle w:val="a4"/>
        <w:rPr>
          <w:rFonts w:ascii="Times New Roman" w:hAnsi="Times New Roman"/>
          <w:lang w:eastAsia="ru-RU"/>
        </w:rPr>
      </w:pPr>
    </w:p>
    <w:p w:rsidR="00E90CEC" w:rsidRDefault="00E90CEC" w:rsidP="00611377">
      <w:pPr>
        <w:rPr>
          <w:rFonts w:ascii="Times New Roman" w:hAnsi="Times New Roman"/>
          <w:lang w:eastAsia="ru-RU"/>
        </w:rPr>
        <w:sectPr w:rsidR="00E90CEC" w:rsidSect="00C208B2">
          <w:type w:val="continuous"/>
          <w:pgSz w:w="11906" w:h="16838" w:code="9"/>
          <w:pgMar w:top="720" w:right="720" w:bottom="720" w:left="720" w:header="709" w:footer="709" w:gutter="0"/>
          <w:cols w:num="2" w:space="709"/>
          <w:docGrid w:linePitch="360"/>
        </w:sectPr>
      </w:pPr>
    </w:p>
    <w:p w:rsidR="00226262" w:rsidRDefault="000C5BD1" w:rsidP="000C5BD1">
      <w:pPr>
        <w:pStyle w:val="ae"/>
        <w:shd w:val="clear" w:color="auto" w:fill="FFFFFF"/>
        <w:spacing w:before="120" w:beforeAutospacing="0" w:after="120" w:afterAutospacing="0"/>
        <w:rPr>
          <w:rFonts w:ascii="Verdana" w:hAnsi="Verdana"/>
          <w:color w:val="454444"/>
          <w:sz w:val="17"/>
          <w:szCs w:val="17"/>
        </w:rPr>
      </w:pPr>
      <w:r>
        <w:rPr>
          <w:rFonts w:eastAsiaTheme="minorHAnsi"/>
          <w:b/>
          <w:sz w:val="22"/>
          <w:szCs w:val="22"/>
          <w:lang w:eastAsia="en-US"/>
        </w:rPr>
        <w:lastRenderedPageBreak/>
        <w:t xml:space="preserve">                                                                     </w:t>
      </w:r>
      <w:r w:rsidR="00226262">
        <w:rPr>
          <w:rStyle w:val="af"/>
          <w:b/>
          <w:bCs/>
          <w:color w:val="FF0000"/>
        </w:rPr>
        <w:t>Дорогие земляки!</w:t>
      </w:r>
    </w:p>
    <w:p w:rsidR="00226262" w:rsidRDefault="00226262" w:rsidP="00226262">
      <w:pPr>
        <w:pStyle w:val="ae"/>
        <w:shd w:val="clear" w:color="auto" w:fill="FFFFFF"/>
        <w:spacing w:before="120" w:beforeAutospacing="0" w:after="120" w:afterAutospacing="0"/>
        <w:jc w:val="center"/>
        <w:rPr>
          <w:rFonts w:ascii="Verdana" w:hAnsi="Verdana"/>
          <w:color w:val="454444"/>
          <w:sz w:val="17"/>
          <w:szCs w:val="17"/>
        </w:rPr>
      </w:pPr>
      <w:r>
        <w:rPr>
          <w:rStyle w:val="af"/>
          <w:b/>
          <w:bCs/>
          <w:color w:val="FF0000"/>
        </w:rPr>
        <w:t>Примите самые тёплые поздравления с наступающим 1 мая - Днём Весны и Труда!</w:t>
      </w:r>
    </w:p>
    <w:p w:rsidR="000C5BD1" w:rsidRDefault="004E1DAD" w:rsidP="000C5BD1">
      <w:pPr>
        <w:pStyle w:val="western"/>
        <w:shd w:val="clear" w:color="auto" w:fill="FFFFFF"/>
        <w:spacing w:before="120" w:beforeAutospacing="0" w:after="120" w:afterAutospacing="0"/>
        <w:jc w:val="both"/>
        <w:rPr>
          <w:rStyle w:val="af"/>
          <w:color w:val="0000FF"/>
        </w:rPr>
      </w:pPr>
      <w:r>
        <w:rPr>
          <w:rFonts w:eastAsiaTheme="minorHAnsi"/>
          <w:b/>
          <w:noProof/>
        </w:rPr>
        <w:drawing>
          <wp:anchor distT="0" distB="0" distL="114300" distR="114300" simplePos="0" relativeHeight="251660288" behindDoc="0" locked="0" layoutInCell="1" allowOverlap="1" wp14:anchorId="2ED62F53" wp14:editId="69E24FF4">
            <wp:simplePos x="0" y="0"/>
            <wp:positionH relativeFrom="column">
              <wp:posOffset>0</wp:posOffset>
            </wp:positionH>
            <wp:positionV relativeFrom="paragraph">
              <wp:posOffset>382270</wp:posOffset>
            </wp:positionV>
            <wp:extent cx="1675765" cy="1123950"/>
            <wp:effectExtent l="0" t="0" r="635" b="0"/>
            <wp:wrapSquare wrapText="bothSides"/>
            <wp:docPr id="6" name="Рисунок 6" descr="C:\Users\я\Downloads\1_may-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я\Downloads\1_may-2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7576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226262">
        <w:rPr>
          <w:rStyle w:val="af"/>
          <w:color w:val="0000FF"/>
        </w:rPr>
        <w:t>Как бы ни менялось во времени его название, но он остаётся для нас светлым праздником Весны и Труда. Эти два понятия никогда не потеряют своей значимости. От весны, которая задаёт новый ритм жизни, мы всегда ожидаем добрых перемен, связываем с ней надежды на обновление. И твёрдо знаем, что только упорным трудом и может быть создано наше будущее, благополучие всех и каждого. Уважение к людям труда лежит в основе наших планов и замыслов. Жители</w:t>
      </w:r>
      <w:proofErr w:type="gramStart"/>
      <w:r w:rsidR="00226262">
        <w:rPr>
          <w:rStyle w:val="af"/>
          <w:color w:val="0000FF"/>
        </w:rPr>
        <w:t xml:space="preserve"> </w:t>
      </w:r>
      <w:r w:rsidR="00CE315E">
        <w:rPr>
          <w:rStyle w:val="af"/>
          <w:color w:val="0000FF"/>
        </w:rPr>
        <w:t>Н</w:t>
      </w:r>
      <w:proofErr w:type="gramEnd"/>
      <w:r w:rsidR="00CE315E">
        <w:rPr>
          <w:rStyle w:val="af"/>
          <w:color w:val="0000FF"/>
        </w:rPr>
        <w:t>ашего поселения</w:t>
      </w:r>
      <w:r w:rsidR="00226262">
        <w:rPr>
          <w:rStyle w:val="af"/>
          <w:color w:val="0000FF"/>
        </w:rPr>
        <w:t xml:space="preserve"> всегда умели работать на благо общего дела и своими руками делают наш</w:t>
      </w:r>
      <w:r w:rsidR="00CE315E">
        <w:rPr>
          <w:rStyle w:val="af"/>
          <w:color w:val="0000FF"/>
        </w:rPr>
        <w:t>е село</w:t>
      </w:r>
      <w:r w:rsidR="00226262">
        <w:rPr>
          <w:rStyle w:val="af"/>
          <w:color w:val="0000FF"/>
        </w:rPr>
        <w:t xml:space="preserve"> ещё более привлекательным и комфортным.</w:t>
      </w:r>
    </w:p>
    <w:p w:rsidR="00AE7BC3" w:rsidRPr="00C208B2" w:rsidRDefault="00AE7BC3" w:rsidP="00AE7BC3">
      <w:pPr>
        <w:jc w:val="center"/>
        <w:rPr>
          <w:rFonts w:ascii="Times New Roman" w:hAnsi="Times New Roman"/>
          <w:b/>
          <w:lang w:eastAsia="ru-RU"/>
        </w:rPr>
      </w:pPr>
      <w:r w:rsidRPr="00C208B2">
        <w:rPr>
          <w:rFonts w:ascii="Times New Roman" w:hAnsi="Times New Roman"/>
          <w:b/>
          <w:lang w:eastAsia="ru-RU"/>
        </w:rPr>
        <w:lastRenderedPageBreak/>
        <w:t>План мероприятий, посвященных Празднику Весны и Труда в 2018 году  по сельскому поселению Малый</w:t>
      </w:r>
      <w:proofErr w:type="gramStart"/>
      <w:r w:rsidRPr="00C208B2">
        <w:rPr>
          <w:rFonts w:ascii="Times New Roman" w:hAnsi="Times New Roman"/>
          <w:b/>
          <w:lang w:eastAsia="ru-RU"/>
        </w:rPr>
        <w:t xml:space="preserve"> Т</w:t>
      </w:r>
      <w:proofErr w:type="gramEnd"/>
      <w:r w:rsidRPr="00C208B2">
        <w:rPr>
          <w:rFonts w:ascii="Times New Roman" w:hAnsi="Times New Roman"/>
          <w:b/>
          <w:lang w:eastAsia="ru-RU"/>
        </w:rPr>
        <w:t>олкай на 1 мая 2018 года</w:t>
      </w:r>
    </w:p>
    <w:tbl>
      <w:tblPr>
        <w:tblStyle w:val="ad"/>
        <w:tblW w:w="0" w:type="auto"/>
        <w:tblLayout w:type="fixed"/>
        <w:tblLook w:val="04A0" w:firstRow="1" w:lastRow="0" w:firstColumn="1" w:lastColumn="0" w:noHBand="0" w:noVBand="1"/>
      </w:tblPr>
      <w:tblGrid>
        <w:gridCol w:w="659"/>
        <w:gridCol w:w="1160"/>
        <w:gridCol w:w="2341"/>
        <w:gridCol w:w="1760"/>
        <w:gridCol w:w="1943"/>
        <w:gridCol w:w="1417"/>
      </w:tblGrid>
      <w:tr w:rsidR="00AE7BC3" w:rsidRPr="00611377" w:rsidTr="00EF7EA1">
        <w:tc>
          <w:tcPr>
            <w:tcW w:w="659"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 xml:space="preserve">№ </w:t>
            </w:r>
            <w:proofErr w:type="gramStart"/>
            <w:r w:rsidRPr="000C5BD1">
              <w:rPr>
                <w:rFonts w:ascii="Times New Roman" w:hAnsi="Times New Roman"/>
                <w:sz w:val="20"/>
                <w:szCs w:val="20"/>
                <w:lang w:eastAsia="ru-RU"/>
              </w:rPr>
              <w:t>п</w:t>
            </w:r>
            <w:proofErr w:type="gramEnd"/>
            <w:r w:rsidRPr="000C5BD1">
              <w:rPr>
                <w:rFonts w:ascii="Times New Roman" w:hAnsi="Times New Roman"/>
                <w:sz w:val="20"/>
                <w:szCs w:val="20"/>
                <w:lang w:eastAsia="ru-RU"/>
              </w:rPr>
              <w:t>/п</w:t>
            </w:r>
          </w:p>
        </w:tc>
        <w:tc>
          <w:tcPr>
            <w:tcW w:w="11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Время</w:t>
            </w:r>
          </w:p>
          <w:p w:rsidR="00AE7BC3" w:rsidRPr="000C5BD1" w:rsidRDefault="00AE7BC3" w:rsidP="00EF7EA1">
            <w:pPr>
              <w:rPr>
                <w:rFonts w:ascii="Times New Roman" w:hAnsi="Times New Roman"/>
                <w:sz w:val="20"/>
                <w:szCs w:val="20"/>
                <w:lang w:eastAsia="ru-RU"/>
              </w:rPr>
            </w:pPr>
          </w:p>
        </w:tc>
        <w:tc>
          <w:tcPr>
            <w:tcW w:w="2341"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Мероприятие</w:t>
            </w:r>
          </w:p>
        </w:tc>
        <w:tc>
          <w:tcPr>
            <w:tcW w:w="17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Ответственные</w:t>
            </w:r>
          </w:p>
        </w:tc>
        <w:tc>
          <w:tcPr>
            <w:tcW w:w="1943"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Лица, принимающие участие</w:t>
            </w:r>
          </w:p>
        </w:tc>
        <w:tc>
          <w:tcPr>
            <w:tcW w:w="1417"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Количество людей</w:t>
            </w:r>
          </w:p>
        </w:tc>
      </w:tr>
      <w:tr w:rsidR="00AE7BC3" w:rsidRPr="00611377" w:rsidTr="00EF7EA1">
        <w:tc>
          <w:tcPr>
            <w:tcW w:w="659"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1</w:t>
            </w:r>
          </w:p>
        </w:tc>
        <w:tc>
          <w:tcPr>
            <w:tcW w:w="11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10.00-10.30</w:t>
            </w:r>
          </w:p>
        </w:tc>
        <w:tc>
          <w:tcPr>
            <w:tcW w:w="2341" w:type="dxa"/>
          </w:tcPr>
          <w:p w:rsidR="00AE7BC3" w:rsidRPr="000C5BD1" w:rsidRDefault="00AE7BC3" w:rsidP="00EF7EA1">
            <w:pPr>
              <w:rPr>
                <w:rFonts w:ascii="Times New Roman" w:hAnsi="Times New Roman"/>
                <w:b/>
                <w:sz w:val="20"/>
                <w:szCs w:val="20"/>
                <w:lang w:eastAsia="ru-RU"/>
              </w:rPr>
            </w:pPr>
            <w:r w:rsidRPr="000C5BD1">
              <w:rPr>
                <w:rFonts w:ascii="Times New Roman" w:hAnsi="Times New Roman"/>
                <w:b/>
                <w:sz w:val="20"/>
                <w:szCs w:val="20"/>
                <w:lang w:eastAsia="ru-RU"/>
              </w:rPr>
              <w:t>«Праздник Весны» - виртуальное путешествие</w:t>
            </w:r>
          </w:p>
        </w:tc>
        <w:tc>
          <w:tcPr>
            <w:tcW w:w="17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Работники ЦСДК:</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Золотарев П.Н.</w:t>
            </w:r>
          </w:p>
        </w:tc>
        <w:tc>
          <w:tcPr>
            <w:tcW w:w="1943"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Учащиеся ГБОУ ООШ с. Малый</w:t>
            </w:r>
            <w:proofErr w:type="gramStart"/>
            <w:r w:rsidRPr="000C5BD1">
              <w:rPr>
                <w:rFonts w:ascii="Times New Roman" w:hAnsi="Times New Roman"/>
                <w:sz w:val="20"/>
                <w:szCs w:val="20"/>
                <w:lang w:eastAsia="ru-RU"/>
              </w:rPr>
              <w:t xml:space="preserve"> Т</w:t>
            </w:r>
            <w:proofErr w:type="gramEnd"/>
            <w:r w:rsidRPr="000C5BD1">
              <w:rPr>
                <w:rFonts w:ascii="Times New Roman" w:hAnsi="Times New Roman"/>
                <w:sz w:val="20"/>
                <w:szCs w:val="20"/>
                <w:lang w:eastAsia="ru-RU"/>
              </w:rPr>
              <w:t>олкай,</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Учащиеся ГБОУ «Школа-интернат с. Малый</w:t>
            </w:r>
            <w:proofErr w:type="gramStart"/>
            <w:r w:rsidRPr="000C5BD1">
              <w:rPr>
                <w:rFonts w:ascii="Times New Roman" w:hAnsi="Times New Roman"/>
                <w:sz w:val="20"/>
                <w:szCs w:val="20"/>
                <w:lang w:eastAsia="ru-RU"/>
              </w:rPr>
              <w:t xml:space="preserve"> Т</w:t>
            </w:r>
            <w:proofErr w:type="gramEnd"/>
            <w:r w:rsidRPr="000C5BD1">
              <w:rPr>
                <w:rFonts w:ascii="Times New Roman" w:hAnsi="Times New Roman"/>
                <w:sz w:val="20"/>
                <w:szCs w:val="20"/>
                <w:lang w:eastAsia="ru-RU"/>
              </w:rPr>
              <w:t>олкай», жители поселения</w:t>
            </w:r>
          </w:p>
        </w:tc>
        <w:tc>
          <w:tcPr>
            <w:tcW w:w="1417"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60</w:t>
            </w:r>
          </w:p>
        </w:tc>
      </w:tr>
      <w:tr w:rsidR="00AE7BC3" w:rsidRPr="00611377" w:rsidTr="00EF7EA1">
        <w:tc>
          <w:tcPr>
            <w:tcW w:w="659"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2</w:t>
            </w:r>
          </w:p>
        </w:tc>
        <w:tc>
          <w:tcPr>
            <w:tcW w:w="11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10.30-12.00</w:t>
            </w:r>
          </w:p>
        </w:tc>
        <w:tc>
          <w:tcPr>
            <w:tcW w:w="2341" w:type="dxa"/>
          </w:tcPr>
          <w:p w:rsidR="00AE7BC3" w:rsidRPr="000C5BD1" w:rsidRDefault="00AE7BC3" w:rsidP="00EF7EA1">
            <w:pPr>
              <w:rPr>
                <w:rFonts w:ascii="Times New Roman" w:hAnsi="Times New Roman"/>
                <w:b/>
                <w:sz w:val="20"/>
                <w:szCs w:val="20"/>
                <w:lang w:eastAsia="ru-RU"/>
              </w:rPr>
            </w:pPr>
            <w:r w:rsidRPr="000C5BD1">
              <w:rPr>
                <w:rFonts w:ascii="Times New Roman" w:hAnsi="Times New Roman"/>
                <w:b/>
                <w:sz w:val="20"/>
                <w:szCs w:val="20"/>
                <w:lang w:eastAsia="ru-RU"/>
              </w:rPr>
              <w:t>Конкурс рисунков на асфальте «Мир. Труд. Май»</w:t>
            </w:r>
          </w:p>
        </w:tc>
        <w:tc>
          <w:tcPr>
            <w:tcW w:w="17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Работники ЦСДК:</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Игаева Т.Б.</w:t>
            </w:r>
          </w:p>
        </w:tc>
        <w:tc>
          <w:tcPr>
            <w:tcW w:w="1943"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Учащиеся ГБОУ ООШ с. Малый</w:t>
            </w:r>
            <w:proofErr w:type="gramStart"/>
            <w:r w:rsidRPr="000C5BD1">
              <w:rPr>
                <w:rFonts w:ascii="Times New Roman" w:hAnsi="Times New Roman"/>
                <w:sz w:val="20"/>
                <w:szCs w:val="20"/>
                <w:lang w:eastAsia="ru-RU"/>
              </w:rPr>
              <w:t xml:space="preserve"> Т</w:t>
            </w:r>
            <w:proofErr w:type="gramEnd"/>
            <w:r w:rsidRPr="000C5BD1">
              <w:rPr>
                <w:rFonts w:ascii="Times New Roman" w:hAnsi="Times New Roman"/>
                <w:sz w:val="20"/>
                <w:szCs w:val="20"/>
                <w:lang w:eastAsia="ru-RU"/>
              </w:rPr>
              <w:t>олкай,</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Учащиеся ГБОУ «Школа-интернат с. Малый</w:t>
            </w:r>
            <w:proofErr w:type="gramStart"/>
            <w:r w:rsidRPr="000C5BD1">
              <w:rPr>
                <w:rFonts w:ascii="Times New Roman" w:hAnsi="Times New Roman"/>
                <w:sz w:val="20"/>
                <w:szCs w:val="20"/>
                <w:lang w:eastAsia="ru-RU"/>
              </w:rPr>
              <w:t xml:space="preserve"> Т</w:t>
            </w:r>
            <w:proofErr w:type="gramEnd"/>
            <w:r w:rsidRPr="000C5BD1">
              <w:rPr>
                <w:rFonts w:ascii="Times New Roman" w:hAnsi="Times New Roman"/>
                <w:sz w:val="20"/>
                <w:szCs w:val="20"/>
                <w:lang w:eastAsia="ru-RU"/>
              </w:rPr>
              <w:t>олкай», жители поселения</w:t>
            </w:r>
          </w:p>
        </w:tc>
        <w:tc>
          <w:tcPr>
            <w:tcW w:w="1417"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20</w:t>
            </w:r>
          </w:p>
        </w:tc>
      </w:tr>
      <w:tr w:rsidR="00AE7BC3" w:rsidRPr="00611377" w:rsidTr="00EF7EA1">
        <w:tc>
          <w:tcPr>
            <w:tcW w:w="659"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3</w:t>
            </w:r>
          </w:p>
        </w:tc>
        <w:tc>
          <w:tcPr>
            <w:tcW w:w="11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12.00-13.00</w:t>
            </w:r>
          </w:p>
        </w:tc>
        <w:tc>
          <w:tcPr>
            <w:tcW w:w="2341" w:type="dxa"/>
          </w:tcPr>
          <w:p w:rsidR="00AE7BC3" w:rsidRPr="000C5BD1" w:rsidRDefault="00AE7BC3" w:rsidP="00EF7EA1">
            <w:pPr>
              <w:rPr>
                <w:rFonts w:ascii="Times New Roman" w:hAnsi="Times New Roman"/>
                <w:b/>
                <w:sz w:val="20"/>
                <w:szCs w:val="20"/>
                <w:lang w:eastAsia="ru-RU"/>
              </w:rPr>
            </w:pPr>
            <w:proofErr w:type="spellStart"/>
            <w:r w:rsidRPr="000C5BD1">
              <w:rPr>
                <w:rFonts w:ascii="Times New Roman" w:hAnsi="Times New Roman"/>
                <w:b/>
                <w:sz w:val="20"/>
                <w:szCs w:val="20"/>
                <w:lang w:eastAsia="ru-RU"/>
              </w:rPr>
              <w:t>Конкурсно</w:t>
            </w:r>
            <w:proofErr w:type="spellEnd"/>
            <w:r w:rsidRPr="000C5BD1">
              <w:rPr>
                <w:rFonts w:ascii="Times New Roman" w:hAnsi="Times New Roman"/>
                <w:b/>
                <w:sz w:val="20"/>
                <w:szCs w:val="20"/>
                <w:lang w:eastAsia="ru-RU"/>
              </w:rPr>
              <w:t xml:space="preserve">-игровая программа «все мы </w:t>
            </w:r>
            <w:proofErr w:type="spellStart"/>
            <w:r w:rsidRPr="000C5BD1">
              <w:rPr>
                <w:rFonts w:ascii="Times New Roman" w:hAnsi="Times New Roman"/>
                <w:b/>
                <w:sz w:val="20"/>
                <w:szCs w:val="20"/>
                <w:lang w:eastAsia="ru-RU"/>
              </w:rPr>
              <w:t>солнышкины</w:t>
            </w:r>
            <w:proofErr w:type="spellEnd"/>
            <w:r w:rsidRPr="000C5BD1">
              <w:rPr>
                <w:rFonts w:ascii="Times New Roman" w:hAnsi="Times New Roman"/>
                <w:b/>
                <w:sz w:val="20"/>
                <w:szCs w:val="20"/>
                <w:lang w:eastAsia="ru-RU"/>
              </w:rPr>
              <w:t xml:space="preserve"> дети»</w:t>
            </w:r>
          </w:p>
        </w:tc>
        <w:tc>
          <w:tcPr>
            <w:tcW w:w="17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Работники ЦСДК: Тимошкина В.М.</w:t>
            </w:r>
          </w:p>
        </w:tc>
        <w:tc>
          <w:tcPr>
            <w:tcW w:w="1943"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Учащиеся ГБОУ ООШ с. Малый</w:t>
            </w:r>
            <w:proofErr w:type="gramStart"/>
            <w:r w:rsidRPr="000C5BD1">
              <w:rPr>
                <w:rFonts w:ascii="Times New Roman" w:hAnsi="Times New Roman"/>
                <w:sz w:val="20"/>
                <w:szCs w:val="20"/>
                <w:lang w:eastAsia="ru-RU"/>
              </w:rPr>
              <w:t xml:space="preserve"> Т</w:t>
            </w:r>
            <w:proofErr w:type="gramEnd"/>
            <w:r w:rsidRPr="000C5BD1">
              <w:rPr>
                <w:rFonts w:ascii="Times New Roman" w:hAnsi="Times New Roman"/>
                <w:sz w:val="20"/>
                <w:szCs w:val="20"/>
                <w:lang w:eastAsia="ru-RU"/>
              </w:rPr>
              <w:t>олкай,</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Учащиеся ГБОУ «Школа-интернат с. Малый</w:t>
            </w:r>
            <w:proofErr w:type="gramStart"/>
            <w:r w:rsidRPr="000C5BD1">
              <w:rPr>
                <w:rFonts w:ascii="Times New Roman" w:hAnsi="Times New Roman"/>
                <w:sz w:val="20"/>
                <w:szCs w:val="20"/>
                <w:lang w:eastAsia="ru-RU"/>
              </w:rPr>
              <w:t xml:space="preserve"> Т</w:t>
            </w:r>
            <w:proofErr w:type="gramEnd"/>
            <w:r w:rsidRPr="000C5BD1">
              <w:rPr>
                <w:rFonts w:ascii="Times New Roman" w:hAnsi="Times New Roman"/>
                <w:sz w:val="20"/>
                <w:szCs w:val="20"/>
                <w:lang w:eastAsia="ru-RU"/>
              </w:rPr>
              <w:t>олкай», жители поселения</w:t>
            </w:r>
          </w:p>
        </w:tc>
        <w:tc>
          <w:tcPr>
            <w:tcW w:w="1417"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30</w:t>
            </w:r>
          </w:p>
        </w:tc>
      </w:tr>
      <w:tr w:rsidR="00AE7BC3" w:rsidRPr="00611377" w:rsidTr="00EF7EA1">
        <w:tc>
          <w:tcPr>
            <w:tcW w:w="659"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4</w:t>
            </w:r>
          </w:p>
        </w:tc>
        <w:tc>
          <w:tcPr>
            <w:tcW w:w="11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13.00-14.00</w:t>
            </w:r>
          </w:p>
        </w:tc>
        <w:tc>
          <w:tcPr>
            <w:tcW w:w="2341" w:type="dxa"/>
          </w:tcPr>
          <w:p w:rsidR="00AE7BC3" w:rsidRPr="000C5BD1" w:rsidRDefault="00AE7BC3" w:rsidP="00EF7EA1">
            <w:pPr>
              <w:rPr>
                <w:rFonts w:ascii="Times New Roman" w:hAnsi="Times New Roman"/>
                <w:b/>
                <w:sz w:val="20"/>
                <w:szCs w:val="20"/>
                <w:lang w:eastAsia="ru-RU"/>
              </w:rPr>
            </w:pPr>
            <w:r w:rsidRPr="000C5BD1">
              <w:rPr>
                <w:rFonts w:ascii="Times New Roman" w:hAnsi="Times New Roman"/>
                <w:b/>
                <w:sz w:val="20"/>
                <w:szCs w:val="20"/>
                <w:lang w:eastAsia="ru-RU"/>
              </w:rPr>
              <w:t>«Здравствуй, май!» - музыкально-развлекательная программа</w:t>
            </w:r>
          </w:p>
        </w:tc>
        <w:tc>
          <w:tcPr>
            <w:tcW w:w="17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Работники ЦСДК:</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Золотарев П.Н.</w:t>
            </w:r>
          </w:p>
        </w:tc>
        <w:tc>
          <w:tcPr>
            <w:tcW w:w="1943"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Учащиеся ГБОУ ООШ с. Малый</w:t>
            </w:r>
            <w:proofErr w:type="gramStart"/>
            <w:r w:rsidRPr="000C5BD1">
              <w:rPr>
                <w:rFonts w:ascii="Times New Roman" w:hAnsi="Times New Roman"/>
                <w:sz w:val="20"/>
                <w:szCs w:val="20"/>
                <w:lang w:eastAsia="ru-RU"/>
              </w:rPr>
              <w:t xml:space="preserve"> Т</w:t>
            </w:r>
            <w:proofErr w:type="gramEnd"/>
            <w:r w:rsidRPr="000C5BD1">
              <w:rPr>
                <w:rFonts w:ascii="Times New Roman" w:hAnsi="Times New Roman"/>
                <w:sz w:val="20"/>
                <w:szCs w:val="20"/>
                <w:lang w:eastAsia="ru-RU"/>
              </w:rPr>
              <w:t>олкай,</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Учащиеся ГБОУ «Школа-интернат с. Малый</w:t>
            </w:r>
            <w:proofErr w:type="gramStart"/>
            <w:r w:rsidRPr="000C5BD1">
              <w:rPr>
                <w:rFonts w:ascii="Times New Roman" w:hAnsi="Times New Roman"/>
                <w:sz w:val="20"/>
                <w:szCs w:val="20"/>
                <w:lang w:eastAsia="ru-RU"/>
              </w:rPr>
              <w:t xml:space="preserve"> Т</w:t>
            </w:r>
            <w:proofErr w:type="gramEnd"/>
            <w:r w:rsidRPr="000C5BD1">
              <w:rPr>
                <w:rFonts w:ascii="Times New Roman" w:hAnsi="Times New Roman"/>
                <w:sz w:val="20"/>
                <w:szCs w:val="20"/>
                <w:lang w:eastAsia="ru-RU"/>
              </w:rPr>
              <w:t>олкай», жители поселения</w:t>
            </w:r>
          </w:p>
        </w:tc>
        <w:tc>
          <w:tcPr>
            <w:tcW w:w="1417"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60</w:t>
            </w:r>
          </w:p>
        </w:tc>
      </w:tr>
      <w:tr w:rsidR="00AE7BC3" w:rsidRPr="00611377" w:rsidTr="00EF7EA1">
        <w:tc>
          <w:tcPr>
            <w:tcW w:w="659"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5</w:t>
            </w:r>
          </w:p>
        </w:tc>
        <w:tc>
          <w:tcPr>
            <w:tcW w:w="11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14:00-</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15:00</w:t>
            </w:r>
          </w:p>
        </w:tc>
        <w:tc>
          <w:tcPr>
            <w:tcW w:w="2341" w:type="dxa"/>
          </w:tcPr>
          <w:p w:rsidR="00AE7BC3" w:rsidRPr="000C5BD1" w:rsidRDefault="00AE7BC3" w:rsidP="00EF7EA1">
            <w:pPr>
              <w:rPr>
                <w:rFonts w:ascii="Times New Roman" w:hAnsi="Times New Roman"/>
                <w:b/>
                <w:sz w:val="20"/>
                <w:szCs w:val="20"/>
                <w:lang w:eastAsia="ru-RU"/>
              </w:rPr>
            </w:pPr>
            <w:r w:rsidRPr="000C5BD1">
              <w:rPr>
                <w:rFonts w:ascii="Times New Roman" w:hAnsi="Times New Roman"/>
                <w:b/>
                <w:sz w:val="20"/>
                <w:szCs w:val="20"/>
                <w:lang w:eastAsia="ru-RU"/>
              </w:rPr>
              <w:t>«Зов джунглей» - игровая программа</w:t>
            </w:r>
          </w:p>
        </w:tc>
        <w:tc>
          <w:tcPr>
            <w:tcW w:w="17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Работники ЦСДК</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Тимошкина В.М.</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Игаева Т.Б.</w:t>
            </w:r>
          </w:p>
        </w:tc>
        <w:tc>
          <w:tcPr>
            <w:tcW w:w="1943"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Учащиеся ГБОУ ООШ с. Малый</w:t>
            </w:r>
            <w:proofErr w:type="gramStart"/>
            <w:r w:rsidRPr="000C5BD1">
              <w:rPr>
                <w:rFonts w:ascii="Times New Roman" w:hAnsi="Times New Roman"/>
                <w:sz w:val="20"/>
                <w:szCs w:val="20"/>
                <w:lang w:eastAsia="ru-RU"/>
              </w:rPr>
              <w:t xml:space="preserve"> Т</w:t>
            </w:r>
            <w:proofErr w:type="gramEnd"/>
            <w:r w:rsidRPr="000C5BD1">
              <w:rPr>
                <w:rFonts w:ascii="Times New Roman" w:hAnsi="Times New Roman"/>
                <w:sz w:val="20"/>
                <w:szCs w:val="20"/>
                <w:lang w:eastAsia="ru-RU"/>
              </w:rPr>
              <w:t>олкай,</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Учащиеся ГБОУ «Школа-интернат с. Малый</w:t>
            </w:r>
            <w:proofErr w:type="gramStart"/>
            <w:r w:rsidRPr="000C5BD1">
              <w:rPr>
                <w:rFonts w:ascii="Times New Roman" w:hAnsi="Times New Roman"/>
                <w:sz w:val="20"/>
                <w:szCs w:val="20"/>
                <w:lang w:eastAsia="ru-RU"/>
              </w:rPr>
              <w:t xml:space="preserve"> Т</w:t>
            </w:r>
            <w:proofErr w:type="gramEnd"/>
            <w:r w:rsidRPr="000C5BD1">
              <w:rPr>
                <w:rFonts w:ascii="Times New Roman" w:hAnsi="Times New Roman"/>
                <w:sz w:val="20"/>
                <w:szCs w:val="20"/>
                <w:lang w:eastAsia="ru-RU"/>
              </w:rPr>
              <w:t>олкай», жители поселения</w:t>
            </w:r>
          </w:p>
        </w:tc>
        <w:tc>
          <w:tcPr>
            <w:tcW w:w="1417"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40</w:t>
            </w:r>
          </w:p>
        </w:tc>
      </w:tr>
      <w:tr w:rsidR="00AE7BC3" w:rsidRPr="00611377" w:rsidTr="00EF7EA1">
        <w:tc>
          <w:tcPr>
            <w:tcW w:w="659"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6</w:t>
            </w:r>
          </w:p>
        </w:tc>
        <w:tc>
          <w:tcPr>
            <w:tcW w:w="11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19.00-23.00</w:t>
            </w:r>
          </w:p>
        </w:tc>
        <w:tc>
          <w:tcPr>
            <w:tcW w:w="2341" w:type="dxa"/>
          </w:tcPr>
          <w:p w:rsidR="00AE7BC3" w:rsidRPr="000C5BD1" w:rsidRDefault="00AE7BC3" w:rsidP="00EF7EA1">
            <w:pPr>
              <w:rPr>
                <w:rFonts w:ascii="Times New Roman" w:hAnsi="Times New Roman"/>
                <w:b/>
                <w:sz w:val="20"/>
                <w:szCs w:val="20"/>
                <w:lang w:eastAsia="ru-RU"/>
              </w:rPr>
            </w:pPr>
            <w:r w:rsidRPr="000C5BD1">
              <w:rPr>
                <w:rFonts w:ascii="Times New Roman" w:hAnsi="Times New Roman"/>
                <w:b/>
                <w:sz w:val="20"/>
                <w:szCs w:val="20"/>
                <w:lang w:eastAsia="ru-RU"/>
              </w:rPr>
              <w:t>Праздничная дискотека</w:t>
            </w:r>
          </w:p>
        </w:tc>
        <w:tc>
          <w:tcPr>
            <w:tcW w:w="1760"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Работники ЦСДК:</w:t>
            </w:r>
          </w:p>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Золотарев П.Н.</w:t>
            </w:r>
          </w:p>
        </w:tc>
        <w:tc>
          <w:tcPr>
            <w:tcW w:w="1943"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Жители поселения</w:t>
            </w:r>
          </w:p>
        </w:tc>
        <w:tc>
          <w:tcPr>
            <w:tcW w:w="1417" w:type="dxa"/>
          </w:tcPr>
          <w:p w:rsidR="00AE7BC3" w:rsidRPr="000C5BD1" w:rsidRDefault="00AE7BC3" w:rsidP="00EF7EA1">
            <w:pPr>
              <w:rPr>
                <w:rFonts w:ascii="Times New Roman" w:hAnsi="Times New Roman"/>
                <w:sz w:val="20"/>
                <w:szCs w:val="20"/>
                <w:lang w:eastAsia="ru-RU"/>
              </w:rPr>
            </w:pPr>
            <w:r w:rsidRPr="000C5BD1">
              <w:rPr>
                <w:rFonts w:ascii="Times New Roman" w:hAnsi="Times New Roman"/>
                <w:sz w:val="20"/>
                <w:szCs w:val="20"/>
                <w:lang w:eastAsia="ru-RU"/>
              </w:rPr>
              <w:t>40</w:t>
            </w:r>
          </w:p>
        </w:tc>
      </w:tr>
    </w:tbl>
    <w:p w:rsidR="00611377" w:rsidRPr="000C5BD1" w:rsidRDefault="00611377" w:rsidP="00AE7BC3">
      <w:pPr>
        <w:pStyle w:val="western"/>
        <w:shd w:val="clear" w:color="auto" w:fill="FFFFFF"/>
        <w:spacing w:before="120" w:beforeAutospacing="0" w:after="120" w:afterAutospacing="0"/>
        <w:jc w:val="center"/>
        <w:rPr>
          <w:rFonts w:ascii="Verdana" w:hAnsi="Verdana"/>
          <w:color w:val="454444"/>
          <w:sz w:val="17"/>
          <w:szCs w:val="17"/>
        </w:rPr>
      </w:pPr>
      <w:r w:rsidRPr="00C208B2">
        <w:rPr>
          <w:rFonts w:eastAsiaTheme="minorHAnsi"/>
          <w:b/>
        </w:rPr>
        <w:t>План мероприятий по сельскому поселению Малый</w:t>
      </w:r>
      <w:proofErr w:type="gramStart"/>
      <w:r w:rsidRPr="00C208B2">
        <w:rPr>
          <w:rFonts w:eastAsiaTheme="minorHAnsi"/>
          <w:b/>
        </w:rPr>
        <w:t xml:space="preserve"> Т</w:t>
      </w:r>
      <w:proofErr w:type="gramEnd"/>
      <w:r w:rsidRPr="00C208B2">
        <w:rPr>
          <w:rFonts w:eastAsiaTheme="minorHAnsi"/>
          <w:b/>
        </w:rPr>
        <w:t>олкай, посвященных празднованию 9 мая 2018 г</w:t>
      </w:r>
    </w:p>
    <w:tbl>
      <w:tblPr>
        <w:tblStyle w:val="ad"/>
        <w:tblW w:w="0" w:type="auto"/>
        <w:tblLook w:val="04A0" w:firstRow="1" w:lastRow="0" w:firstColumn="1" w:lastColumn="0" w:noHBand="0" w:noVBand="1"/>
      </w:tblPr>
      <w:tblGrid>
        <w:gridCol w:w="817"/>
        <w:gridCol w:w="1134"/>
        <w:gridCol w:w="3827"/>
        <w:gridCol w:w="3969"/>
      </w:tblGrid>
      <w:tr w:rsidR="000C5BD1" w:rsidRPr="004E1DAD" w:rsidTr="000C5BD1">
        <w:tc>
          <w:tcPr>
            <w:tcW w:w="817"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 xml:space="preserve">№ </w:t>
            </w:r>
            <w:proofErr w:type="gramStart"/>
            <w:r w:rsidRPr="000C5BD1">
              <w:rPr>
                <w:rFonts w:ascii="Times New Roman" w:eastAsiaTheme="minorHAnsi" w:hAnsi="Times New Roman"/>
                <w:sz w:val="20"/>
                <w:szCs w:val="20"/>
              </w:rPr>
              <w:t>п</w:t>
            </w:r>
            <w:proofErr w:type="gramEnd"/>
            <w:r w:rsidRPr="000C5BD1">
              <w:rPr>
                <w:rFonts w:ascii="Times New Roman" w:eastAsiaTheme="minorHAnsi" w:hAnsi="Times New Roman"/>
                <w:sz w:val="20"/>
                <w:szCs w:val="20"/>
              </w:rPr>
              <w:t>/п</w:t>
            </w:r>
          </w:p>
        </w:tc>
        <w:tc>
          <w:tcPr>
            <w:tcW w:w="1134"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Время</w:t>
            </w:r>
          </w:p>
          <w:p w:rsidR="00611377" w:rsidRPr="000C5BD1" w:rsidRDefault="00611377" w:rsidP="004E1DAD">
            <w:pPr>
              <w:jc w:val="center"/>
              <w:rPr>
                <w:rFonts w:ascii="Times New Roman" w:eastAsiaTheme="minorHAnsi" w:hAnsi="Times New Roman"/>
                <w:sz w:val="20"/>
                <w:szCs w:val="20"/>
              </w:rPr>
            </w:pPr>
          </w:p>
        </w:tc>
        <w:tc>
          <w:tcPr>
            <w:tcW w:w="3827" w:type="dxa"/>
          </w:tcPr>
          <w:p w:rsidR="00611377" w:rsidRPr="000C5BD1" w:rsidRDefault="00611377" w:rsidP="004E1DAD">
            <w:pPr>
              <w:jc w:val="center"/>
              <w:rPr>
                <w:rFonts w:ascii="Times New Roman" w:eastAsiaTheme="minorHAnsi" w:hAnsi="Times New Roman"/>
                <w:b/>
                <w:sz w:val="20"/>
                <w:szCs w:val="20"/>
              </w:rPr>
            </w:pPr>
            <w:r w:rsidRPr="000C5BD1">
              <w:rPr>
                <w:rFonts w:ascii="Times New Roman" w:eastAsiaTheme="minorHAnsi" w:hAnsi="Times New Roman"/>
                <w:b/>
                <w:sz w:val="20"/>
                <w:szCs w:val="20"/>
              </w:rPr>
              <w:t>Мероприятие</w:t>
            </w:r>
          </w:p>
        </w:tc>
        <w:tc>
          <w:tcPr>
            <w:tcW w:w="3969"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Ответственные</w:t>
            </w:r>
          </w:p>
        </w:tc>
      </w:tr>
      <w:tr w:rsidR="000C5BD1" w:rsidRPr="004E1DAD" w:rsidTr="000C5BD1">
        <w:tc>
          <w:tcPr>
            <w:tcW w:w="817"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1</w:t>
            </w:r>
          </w:p>
        </w:tc>
        <w:tc>
          <w:tcPr>
            <w:tcW w:w="1134"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8.00-14.00</w:t>
            </w:r>
          </w:p>
        </w:tc>
        <w:tc>
          <w:tcPr>
            <w:tcW w:w="3827" w:type="dxa"/>
          </w:tcPr>
          <w:p w:rsidR="00611377" w:rsidRPr="000C5BD1" w:rsidRDefault="00611377" w:rsidP="004E1DAD">
            <w:pPr>
              <w:jc w:val="center"/>
              <w:rPr>
                <w:rFonts w:ascii="Times New Roman" w:eastAsiaTheme="minorHAnsi" w:hAnsi="Times New Roman"/>
                <w:b/>
                <w:sz w:val="20"/>
                <w:szCs w:val="20"/>
              </w:rPr>
            </w:pPr>
            <w:r w:rsidRPr="000C5BD1">
              <w:rPr>
                <w:rFonts w:ascii="Times New Roman" w:eastAsiaTheme="minorHAnsi" w:hAnsi="Times New Roman"/>
                <w:b/>
                <w:sz w:val="20"/>
                <w:szCs w:val="20"/>
              </w:rPr>
              <w:t>Почетный караул у  памятника «Вахта памяти»</w:t>
            </w:r>
          </w:p>
        </w:tc>
        <w:tc>
          <w:tcPr>
            <w:tcW w:w="3969"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ГБОУ ООШ с. Малый</w:t>
            </w:r>
            <w:proofErr w:type="gramStart"/>
            <w:r w:rsidRPr="000C5BD1">
              <w:rPr>
                <w:rFonts w:ascii="Times New Roman" w:eastAsiaTheme="minorHAnsi" w:hAnsi="Times New Roman"/>
                <w:sz w:val="20"/>
                <w:szCs w:val="20"/>
              </w:rPr>
              <w:t xml:space="preserve"> Т</w:t>
            </w:r>
            <w:proofErr w:type="gramEnd"/>
            <w:r w:rsidRPr="000C5BD1">
              <w:rPr>
                <w:rFonts w:ascii="Times New Roman" w:eastAsiaTheme="minorHAnsi" w:hAnsi="Times New Roman"/>
                <w:sz w:val="20"/>
                <w:szCs w:val="20"/>
              </w:rPr>
              <w:t>олкай</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Филиппов А.Н.</w:t>
            </w:r>
          </w:p>
        </w:tc>
      </w:tr>
      <w:tr w:rsidR="000C5BD1" w:rsidRPr="004E1DAD" w:rsidTr="000C5BD1">
        <w:tc>
          <w:tcPr>
            <w:tcW w:w="817"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2</w:t>
            </w:r>
          </w:p>
        </w:tc>
        <w:tc>
          <w:tcPr>
            <w:tcW w:w="1134"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8.00-14.00</w:t>
            </w:r>
          </w:p>
        </w:tc>
        <w:tc>
          <w:tcPr>
            <w:tcW w:w="3827" w:type="dxa"/>
          </w:tcPr>
          <w:p w:rsidR="00611377" w:rsidRPr="000C5BD1" w:rsidRDefault="00611377" w:rsidP="004E1DAD">
            <w:pPr>
              <w:jc w:val="center"/>
              <w:rPr>
                <w:rFonts w:ascii="Times New Roman" w:eastAsiaTheme="minorHAnsi" w:hAnsi="Times New Roman"/>
                <w:b/>
                <w:sz w:val="20"/>
                <w:szCs w:val="20"/>
              </w:rPr>
            </w:pPr>
            <w:r w:rsidRPr="000C5BD1">
              <w:rPr>
                <w:rFonts w:ascii="Times New Roman" w:eastAsiaTheme="minorHAnsi" w:hAnsi="Times New Roman"/>
                <w:b/>
                <w:sz w:val="20"/>
                <w:szCs w:val="20"/>
              </w:rPr>
              <w:t>Выставка декоративно-прикладного искусства</w:t>
            </w:r>
          </w:p>
        </w:tc>
        <w:tc>
          <w:tcPr>
            <w:tcW w:w="3969"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ГБОУ «Школа-интернат с. Малый</w:t>
            </w:r>
            <w:proofErr w:type="gramStart"/>
            <w:r w:rsidRPr="000C5BD1">
              <w:rPr>
                <w:rFonts w:ascii="Times New Roman" w:eastAsiaTheme="minorHAnsi" w:hAnsi="Times New Roman"/>
                <w:sz w:val="20"/>
                <w:szCs w:val="20"/>
              </w:rPr>
              <w:t xml:space="preserve"> Т</w:t>
            </w:r>
            <w:proofErr w:type="gramEnd"/>
            <w:r w:rsidRPr="000C5BD1">
              <w:rPr>
                <w:rFonts w:ascii="Times New Roman" w:eastAsiaTheme="minorHAnsi" w:hAnsi="Times New Roman"/>
                <w:sz w:val="20"/>
                <w:szCs w:val="20"/>
              </w:rPr>
              <w:t>олкай»</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Суркова И.М.</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Тимошкина В.М.</w:t>
            </w:r>
          </w:p>
        </w:tc>
      </w:tr>
      <w:tr w:rsidR="000C5BD1" w:rsidRPr="004E1DAD" w:rsidTr="000C5BD1">
        <w:tc>
          <w:tcPr>
            <w:tcW w:w="817"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3</w:t>
            </w:r>
          </w:p>
        </w:tc>
        <w:tc>
          <w:tcPr>
            <w:tcW w:w="1134"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10.00-10.45</w:t>
            </w:r>
          </w:p>
        </w:tc>
        <w:tc>
          <w:tcPr>
            <w:tcW w:w="3827" w:type="dxa"/>
          </w:tcPr>
          <w:p w:rsidR="00611377" w:rsidRPr="000C5BD1" w:rsidRDefault="00611377" w:rsidP="004E1DAD">
            <w:pPr>
              <w:jc w:val="center"/>
              <w:rPr>
                <w:rFonts w:ascii="Times New Roman" w:eastAsiaTheme="minorHAnsi" w:hAnsi="Times New Roman"/>
                <w:b/>
                <w:sz w:val="20"/>
                <w:szCs w:val="20"/>
              </w:rPr>
            </w:pPr>
            <w:r w:rsidRPr="000C5BD1">
              <w:rPr>
                <w:rFonts w:ascii="Times New Roman" w:eastAsiaTheme="minorHAnsi" w:hAnsi="Times New Roman"/>
                <w:b/>
                <w:sz w:val="20"/>
                <w:szCs w:val="20"/>
              </w:rPr>
              <w:t>Акция «Бессмертный полк»</w:t>
            </w:r>
          </w:p>
        </w:tc>
        <w:tc>
          <w:tcPr>
            <w:tcW w:w="3969"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Администрация</w:t>
            </w:r>
          </w:p>
          <w:p w:rsidR="00611377" w:rsidRPr="000C5BD1" w:rsidRDefault="00611377" w:rsidP="004E1DAD">
            <w:pPr>
              <w:jc w:val="center"/>
              <w:rPr>
                <w:rFonts w:ascii="Times New Roman" w:eastAsiaTheme="minorHAnsi" w:hAnsi="Times New Roman"/>
                <w:sz w:val="20"/>
                <w:szCs w:val="20"/>
              </w:rPr>
            </w:pPr>
            <w:proofErr w:type="spellStart"/>
            <w:r w:rsidRPr="000C5BD1">
              <w:rPr>
                <w:rFonts w:ascii="Times New Roman" w:eastAsiaTheme="minorHAnsi" w:hAnsi="Times New Roman"/>
                <w:sz w:val="20"/>
                <w:szCs w:val="20"/>
              </w:rPr>
              <w:t>Дерюжова</w:t>
            </w:r>
            <w:proofErr w:type="spellEnd"/>
            <w:r w:rsidRPr="000C5BD1">
              <w:rPr>
                <w:rFonts w:ascii="Times New Roman" w:eastAsiaTheme="minorHAnsi" w:hAnsi="Times New Roman"/>
                <w:sz w:val="20"/>
                <w:szCs w:val="20"/>
              </w:rPr>
              <w:t xml:space="preserve"> И.Т..,</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ГБОУ «Школ</w:t>
            </w:r>
            <w:proofErr w:type="gramStart"/>
            <w:r w:rsidRPr="000C5BD1">
              <w:rPr>
                <w:rFonts w:ascii="Times New Roman" w:eastAsiaTheme="minorHAnsi" w:hAnsi="Times New Roman"/>
                <w:sz w:val="20"/>
                <w:szCs w:val="20"/>
              </w:rPr>
              <w:t>а-</w:t>
            </w:r>
            <w:proofErr w:type="gramEnd"/>
            <w:r w:rsidRPr="000C5BD1">
              <w:rPr>
                <w:rFonts w:ascii="Times New Roman" w:eastAsiaTheme="minorHAnsi" w:hAnsi="Times New Roman"/>
                <w:sz w:val="20"/>
                <w:szCs w:val="20"/>
              </w:rPr>
              <w:t xml:space="preserve"> интернат»</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Самойлова Т.И.,</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ГБОУ ООШ с. Малый</w:t>
            </w:r>
            <w:proofErr w:type="gramStart"/>
            <w:r w:rsidRPr="000C5BD1">
              <w:rPr>
                <w:rFonts w:ascii="Times New Roman" w:eastAsiaTheme="minorHAnsi" w:hAnsi="Times New Roman"/>
                <w:sz w:val="20"/>
                <w:szCs w:val="20"/>
              </w:rPr>
              <w:t xml:space="preserve"> Т</w:t>
            </w:r>
            <w:proofErr w:type="gramEnd"/>
            <w:r w:rsidRPr="000C5BD1">
              <w:rPr>
                <w:rFonts w:ascii="Times New Roman" w:eastAsiaTheme="minorHAnsi" w:hAnsi="Times New Roman"/>
                <w:sz w:val="20"/>
                <w:szCs w:val="20"/>
              </w:rPr>
              <w:t>олкай Реблян И.Е.</w:t>
            </w:r>
          </w:p>
        </w:tc>
      </w:tr>
      <w:tr w:rsidR="000C5BD1" w:rsidRPr="004E1DAD" w:rsidTr="000C5BD1">
        <w:tc>
          <w:tcPr>
            <w:tcW w:w="817"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lastRenderedPageBreak/>
              <w:t>4</w:t>
            </w:r>
          </w:p>
        </w:tc>
        <w:tc>
          <w:tcPr>
            <w:tcW w:w="1134"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11.00-11.40</w:t>
            </w:r>
          </w:p>
        </w:tc>
        <w:tc>
          <w:tcPr>
            <w:tcW w:w="3827" w:type="dxa"/>
          </w:tcPr>
          <w:p w:rsidR="00611377" w:rsidRPr="000C5BD1" w:rsidRDefault="00611377" w:rsidP="004E1DAD">
            <w:pPr>
              <w:jc w:val="center"/>
              <w:rPr>
                <w:rFonts w:ascii="Times New Roman" w:eastAsiaTheme="minorHAnsi" w:hAnsi="Times New Roman"/>
                <w:b/>
                <w:sz w:val="20"/>
                <w:szCs w:val="20"/>
              </w:rPr>
            </w:pPr>
            <w:r w:rsidRPr="000C5BD1">
              <w:rPr>
                <w:rFonts w:ascii="Times New Roman" w:eastAsiaTheme="minorHAnsi" w:hAnsi="Times New Roman"/>
                <w:b/>
                <w:sz w:val="20"/>
                <w:szCs w:val="20"/>
              </w:rPr>
              <w:t>Митинг, возложение венков</w:t>
            </w:r>
          </w:p>
        </w:tc>
        <w:tc>
          <w:tcPr>
            <w:tcW w:w="3969"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Администрация</w:t>
            </w:r>
          </w:p>
          <w:p w:rsidR="00611377" w:rsidRPr="000C5BD1" w:rsidRDefault="00611377" w:rsidP="004E1DAD">
            <w:pPr>
              <w:jc w:val="center"/>
              <w:rPr>
                <w:rFonts w:ascii="Times New Roman" w:eastAsiaTheme="minorHAnsi" w:hAnsi="Times New Roman"/>
                <w:sz w:val="20"/>
                <w:szCs w:val="20"/>
              </w:rPr>
            </w:pPr>
            <w:proofErr w:type="spellStart"/>
            <w:r w:rsidRPr="000C5BD1">
              <w:rPr>
                <w:rFonts w:ascii="Times New Roman" w:eastAsiaTheme="minorHAnsi" w:hAnsi="Times New Roman"/>
                <w:sz w:val="20"/>
                <w:szCs w:val="20"/>
              </w:rPr>
              <w:t>Дерюжова</w:t>
            </w:r>
            <w:proofErr w:type="spellEnd"/>
            <w:r w:rsidRPr="000C5BD1">
              <w:rPr>
                <w:rFonts w:ascii="Times New Roman" w:eastAsiaTheme="minorHAnsi" w:hAnsi="Times New Roman"/>
                <w:sz w:val="20"/>
                <w:szCs w:val="20"/>
              </w:rPr>
              <w:t xml:space="preserve"> И.Т..,</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ГБОУ школ</w:t>
            </w:r>
            <w:proofErr w:type="gramStart"/>
            <w:r w:rsidRPr="000C5BD1">
              <w:rPr>
                <w:rFonts w:ascii="Times New Roman" w:eastAsiaTheme="minorHAnsi" w:hAnsi="Times New Roman"/>
                <w:sz w:val="20"/>
                <w:szCs w:val="20"/>
              </w:rPr>
              <w:t>а-</w:t>
            </w:r>
            <w:proofErr w:type="gramEnd"/>
            <w:r w:rsidRPr="000C5BD1">
              <w:rPr>
                <w:rFonts w:ascii="Times New Roman" w:eastAsiaTheme="minorHAnsi" w:hAnsi="Times New Roman"/>
                <w:sz w:val="20"/>
                <w:szCs w:val="20"/>
              </w:rPr>
              <w:t xml:space="preserve"> интернат</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Самойлова Т.И.,</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ГБОУ ООШ с. Малый</w:t>
            </w:r>
            <w:proofErr w:type="gramStart"/>
            <w:r w:rsidRPr="000C5BD1">
              <w:rPr>
                <w:rFonts w:ascii="Times New Roman" w:eastAsiaTheme="minorHAnsi" w:hAnsi="Times New Roman"/>
                <w:sz w:val="20"/>
                <w:szCs w:val="20"/>
              </w:rPr>
              <w:t xml:space="preserve"> Т</w:t>
            </w:r>
            <w:proofErr w:type="gramEnd"/>
            <w:r w:rsidRPr="000C5BD1">
              <w:rPr>
                <w:rFonts w:ascii="Times New Roman" w:eastAsiaTheme="minorHAnsi" w:hAnsi="Times New Roman"/>
                <w:sz w:val="20"/>
                <w:szCs w:val="20"/>
              </w:rPr>
              <w:t>олкай</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Реблян И.Е.,</w:t>
            </w:r>
          </w:p>
        </w:tc>
      </w:tr>
      <w:tr w:rsidR="000C5BD1" w:rsidRPr="004E1DAD" w:rsidTr="000C5BD1">
        <w:tc>
          <w:tcPr>
            <w:tcW w:w="817"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5</w:t>
            </w:r>
          </w:p>
        </w:tc>
        <w:tc>
          <w:tcPr>
            <w:tcW w:w="1134"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12.00-13.00</w:t>
            </w:r>
          </w:p>
        </w:tc>
        <w:tc>
          <w:tcPr>
            <w:tcW w:w="3827" w:type="dxa"/>
          </w:tcPr>
          <w:p w:rsidR="00611377" w:rsidRPr="000C5BD1" w:rsidRDefault="00611377" w:rsidP="004E1DAD">
            <w:pPr>
              <w:jc w:val="center"/>
              <w:rPr>
                <w:rFonts w:ascii="Times New Roman" w:eastAsiaTheme="minorHAnsi" w:hAnsi="Times New Roman"/>
                <w:b/>
                <w:sz w:val="20"/>
                <w:szCs w:val="20"/>
              </w:rPr>
            </w:pPr>
            <w:r w:rsidRPr="000C5BD1">
              <w:rPr>
                <w:rFonts w:ascii="Times New Roman" w:eastAsiaTheme="minorHAnsi" w:hAnsi="Times New Roman"/>
                <w:b/>
                <w:sz w:val="20"/>
                <w:szCs w:val="20"/>
              </w:rPr>
              <w:t>Праздничный концерт «Поклонимся великим тем годам»</w:t>
            </w:r>
          </w:p>
        </w:tc>
        <w:tc>
          <w:tcPr>
            <w:tcW w:w="3969"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Работники ЦСДК</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Тимошкина В.М.,</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Тимошкин И.В.</w:t>
            </w:r>
          </w:p>
        </w:tc>
      </w:tr>
      <w:tr w:rsidR="000C5BD1" w:rsidRPr="004E1DAD" w:rsidTr="000C5BD1">
        <w:tc>
          <w:tcPr>
            <w:tcW w:w="817"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6</w:t>
            </w:r>
          </w:p>
        </w:tc>
        <w:tc>
          <w:tcPr>
            <w:tcW w:w="1134"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15.00-19.00</w:t>
            </w:r>
          </w:p>
        </w:tc>
        <w:tc>
          <w:tcPr>
            <w:tcW w:w="3827" w:type="dxa"/>
          </w:tcPr>
          <w:p w:rsidR="00611377" w:rsidRPr="000C5BD1" w:rsidRDefault="00611377" w:rsidP="004E1DAD">
            <w:pPr>
              <w:jc w:val="center"/>
              <w:rPr>
                <w:rFonts w:ascii="Times New Roman" w:eastAsiaTheme="minorHAnsi" w:hAnsi="Times New Roman"/>
                <w:b/>
                <w:sz w:val="20"/>
                <w:szCs w:val="20"/>
              </w:rPr>
            </w:pPr>
            <w:r w:rsidRPr="000C5BD1">
              <w:rPr>
                <w:rFonts w:ascii="Times New Roman" w:eastAsiaTheme="minorHAnsi" w:hAnsi="Times New Roman"/>
                <w:b/>
                <w:sz w:val="20"/>
                <w:szCs w:val="20"/>
              </w:rPr>
              <w:t>Спортивные соревнования по теннису</w:t>
            </w:r>
          </w:p>
        </w:tc>
        <w:tc>
          <w:tcPr>
            <w:tcW w:w="3969"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Работники ЦСДК</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Золотарев П.Н.</w:t>
            </w:r>
          </w:p>
        </w:tc>
      </w:tr>
      <w:tr w:rsidR="000C5BD1" w:rsidRPr="004E1DAD" w:rsidTr="000C5BD1">
        <w:tc>
          <w:tcPr>
            <w:tcW w:w="817"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7</w:t>
            </w:r>
          </w:p>
        </w:tc>
        <w:tc>
          <w:tcPr>
            <w:tcW w:w="1134"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19.00-23.00</w:t>
            </w:r>
          </w:p>
        </w:tc>
        <w:tc>
          <w:tcPr>
            <w:tcW w:w="3827" w:type="dxa"/>
          </w:tcPr>
          <w:p w:rsidR="00611377" w:rsidRPr="000C5BD1" w:rsidRDefault="00611377" w:rsidP="004E1DAD">
            <w:pPr>
              <w:jc w:val="center"/>
              <w:rPr>
                <w:rFonts w:ascii="Times New Roman" w:eastAsiaTheme="minorHAnsi" w:hAnsi="Times New Roman"/>
                <w:b/>
                <w:sz w:val="20"/>
                <w:szCs w:val="20"/>
              </w:rPr>
            </w:pPr>
            <w:r w:rsidRPr="000C5BD1">
              <w:rPr>
                <w:rFonts w:ascii="Times New Roman" w:eastAsiaTheme="minorHAnsi" w:hAnsi="Times New Roman"/>
                <w:b/>
                <w:sz w:val="20"/>
                <w:szCs w:val="20"/>
              </w:rPr>
              <w:t>Праздничная дискотека</w:t>
            </w:r>
          </w:p>
        </w:tc>
        <w:tc>
          <w:tcPr>
            <w:tcW w:w="3969"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Работники ЦСДК</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Золотарев П.Н.,</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Депутат Собрания представителей</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Львов Н.Н.</w:t>
            </w:r>
          </w:p>
        </w:tc>
      </w:tr>
      <w:tr w:rsidR="000C5BD1" w:rsidRPr="004E1DAD" w:rsidTr="000C5BD1">
        <w:tc>
          <w:tcPr>
            <w:tcW w:w="817"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8</w:t>
            </w:r>
          </w:p>
        </w:tc>
        <w:tc>
          <w:tcPr>
            <w:tcW w:w="1134"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22.00</w:t>
            </w:r>
          </w:p>
        </w:tc>
        <w:tc>
          <w:tcPr>
            <w:tcW w:w="3827" w:type="dxa"/>
          </w:tcPr>
          <w:p w:rsidR="00611377" w:rsidRPr="000C5BD1" w:rsidRDefault="00611377" w:rsidP="004E1DAD">
            <w:pPr>
              <w:jc w:val="center"/>
              <w:rPr>
                <w:rFonts w:ascii="Times New Roman" w:eastAsiaTheme="minorHAnsi" w:hAnsi="Times New Roman"/>
                <w:b/>
                <w:sz w:val="20"/>
                <w:szCs w:val="20"/>
              </w:rPr>
            </w:pPr>
            <w:r w:rsidRPr="000C5BD1">
              <w:rPr>
                <w:rFonts w:ascii="Times New Roman" w:eastAsiaTheme="minorHAnsi" w:hAnsi="Times New Roman"/>
                <w:b/>
                <w:sz w:val="20"/>
                <w:szCs w:val="20"/>
              </w:rPr>
              <w:t>Праздничный салют</w:t>
            </w:r>
          </w:p>
        </w:tc>
        <w:tc>
          <w:tcPr>
            <w:tcW w:w="3969" w:type="dxa"/>
          </w:tcPr>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Администрация</w:t>
            </w:r>
          </w:p>
          <w:p w:rsidR="00611377" w:rsidRPr="000C5BD1" w:rsidRDefault="00611377" w:rsidP="004E1DAD">
            <w:pPr>
              <w:jc w:val="center"/>
              <w:rPr>
                <w:rFonts w:ascii="Times New Roman" w:eastAsiaTheme="minorHAnsi" w:hAnsi="Times New Roman"/>
                <w:sz w:val="20"/>
                <w:szCs w:val="20"/>
              </w:rPr>
            </w:pPr>
            <w:proofErr w:type="spellStart"/>
            <w:r w:rsidRPr="000C5BD1">
              <w:rPr>
                <w:rFonts w:ascii="Times New Roman" w:eastAsiaTheme="minorHAnsi" w:hAnsi="Times New Roman"/>
                <w:sz w:val="20"/>
                <w:szCs w:val="20"/>
              </w:rPr>
              <w:t>Дерюжова</w:t>
            </w:r>
            <w:proofErr w:type="spellEnd"/>
            <w:r w:rsidRPr="000C5BD1">
              <w:rPr>
                <w:rFonts w:ascii="Times New Roman" w:eastAsiaTheme="minorHAnsi" w:hAnsi="Times New Roman"/>
                <w:sz w:val="20"/>
                <w:szCs w:val="20"/>
              </w:rPr>
              <w:t xml:space="preserve"> И.Т.,</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Депутат Собрания представителей</w:t>
            </w:r>
          </w:p>
          <w:p w:rsidR="00611377" w:rsidRPr="000C5BD1" w:rsidRDefault="00611377" w:rsidP="004E1DAD">
            <w:pPr>
              <w:jc w:val="center"/>
              <w:rPr>
                <w:rFonts w:ascii="Times New Roman" w:eastAsiaTheme="minorHAnsi" w:hAnsi="Times New Roman"/>
                <w:sz w:val="20"/>
                <w:szCs w:val="20"/>
              </w:rPr>
            </w:pPr>
            <w:r w:rsidRPr="000C5BD1">
              <w:rPr>
                <w:rFonts w:ascii="Times New Roman" w:eastAsiaTheme="minorHAnsi" w:hAnsi="Times New Roman"/>
                <w:sz w:val="20"/>
                <w:szCs w:val="20"/>
              </w:rPr>
              <w:t>Слиняук С.В.</w:t>
            </w:r>
          </w:p>
        </w:tc>
      </w:tr>
    </w:tbl>
    <w:p w:rsidR="00611377" w:rsidRPr="00C208B2" w:rsidRDefault="00611377" w:rsidP="004E1DAD">
      <w:pPr>
        <w:jc w:val="center"/>
        <w:rPr>
          <w:rFonts w:ascii="Times New Roman" w:eastAsiaTheme="minorHAnsi" w:hAnsi="Times New Roman"/>
          <w:b/>
          <w:sz w:val="24"/>
          <w:szCs w:val="24"/>
        </w:rPr>
      </w:pPr>
      <w:r w:rsidRPr="00C208B2">
        <w:rPr>
          <w:rFonts w:ascii="Times New Roman" w:eastAsiaTheme="minorHAnsi" w:hAnsi="Times New Roman"/>
          <w:b/>
          <w:sz w:val="24"/>
          <w:szCs w:val="24"/>
        </w:rPr>
        <w:t>Поселок Передовка</w:t>
      </w:r>
    </w:p>
    <w:tbl>
      <w:tblPr>
        <w:tblStyle w:val="ad"/>
        <w:tblW w:w="0" w:type="auto"/>
        <w:tblLook w:val="04A0" w:firstRow="1" w:lastRow="0" w:firstColumn="1" w:lastColumn="0" w:noHBand="0" w:noVBand="1"/>
      </w:tblPr>
      <w:tblGrid>
        <w:gridCol w:w="817"/>
        <w:gridCol w:w="1134"/>
        <w:gridCol w:w="3827"/>
        <w:gridCol w:w="3969"/>
      </w:tblGrid>
      <w:tr w:rsidR="000C5BD1" w:rsidRPr="000C5BD1" w:rsidTr="000C5BD1">
        <w:tc>
          <w:tcPr>
            <w:tcW w:w="817"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1</w:t>
            </w:r>
          </w:p>
        </w:tc>
        <w:tc>
          <w:tcPr>
            <w:tcW w:w="1134"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08.00-09.00</w:t>
            </w:r>
          </w:p>
        </w:tc>
        <w:tc>
          <w:tcPr>
            <w:tcW w:w="3827" w:type="dxa"/>
          </w:tcPr>
          <w:p w:rsidR="00611377" w:rsidRPr="000C5BD1" w:rsidRDefault="00611377" w:rsidP="00611377">
            <w:pPr>
              <w:rPr>
                <w:rFonts w:ascii="Times New Roman" w:eastAsiaTheme="minorHAnsi" w:hAnsi="Times New Roman"/>
                <w:b/>
                <w:sz w:val="20"/>
                <w:szCs w:val="20"/>
              </w:rPr>
            </w:pPr>
            <w:r w:rsidRPr="000C5BD1">
              <w:rPr>
                <w:rFonts w:ascii="Times New Roman" w:eastAsiaTheme="minorHAnsi" w:hAnsi="Times New Roman"/>
                <w:b/>
                <w:sz w:val="20"/>
                <w:szCs w:val="20"/>
              </w:rPr>
              <w:t>Акция «Бессмертный полк»</w:t>
            </w:r>
          </w:p>
        </w:tc>
        <w:tc>
          <w:tcPr>
            <w:tcW w:w="3969"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Администрация</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Киселёва И.Т.</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Работники ГБОУ ООШ с.Малый</w:t>
            </w:r>
            <w:proofErr w:type="gramStart"/>
            <w:r w:rsidRPr="000C5BD1">
              <w:rPr>
                <w:rFonts w:ascii="Times New Roman" w:eastAsiaTheme="minorHAnsi" w:hAnsi="Times New Roman"/>
                <w:sz w:val="20"/>
                <w:szCs w:val="20"/>
              </w:rPr>
              <w:t xml:space="preserve"> Т</w:t>
            </w:r>
            <w:proofErr w:type="gramEnd"/>
            <w:r w:rsidRPr="000C5BD1">
              <w:rPr>
                <w:rFonts w:ascii="Times New Roman" w:eastAsiaTheme="minorHAnsi" w:hAnsi="Times New Roman"/>
                <w:sz w:val="20"/>
                <w:szCs w:val="20"/>
              </w:rPr>
              <w:t>олкай</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Алеева В.М.</w:t>
            </w:r>
          </w:p>
          <w:p w:rsidR="00611377" w:rsidRPr="000C5BD1" w:rsidRDefault="00611377" w:rsidP="00611377">
            <w:pPr>
              <w:rPr>
                <w:rFonts w:ascii="Times New Roman" w:eastAsiaTheme="minorHAnsi" w:hAnsi="Times New Roman"/>
                <w:sz w:val="20"/>
                <w:szCs w:val="20"/>
              </w:rPr>
            </w:pPr>
          </w:p>
        </w:tc>
      </w:tr>
      <w:tr w:rsidR="000C5BD1" w:rsidRPr="000C5BD1" w:rsidTr="000C5BD1">
        <w:tc>
          <w:tcPr>
            <w:tcW w:w="817"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2</w:t>
            </w:r>
          </w:p>
        </w:tc>
        <w:tc>
          <w:tcPr>
            <w:tcW w:w="1134"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09.00-10.00</w:t>
            </w:r>
          </w:p>
        </w:tc>
        <w:tc>
          <w:tcPr>
            <w:tcW w:w="3827" w:type="dxa"/>
          </w:tcPr>
          <w:p w:rsidR="00611377" w:rsidRPr="000C5BD1" w:rsidRDefault="00611377" w:rsidP="00611377">
            <w:pPr>
              <w:rPr>
                <w:rFonts w:ascii="Times New Roman" w:eastAsiaTheme="minorHAnsi" w:hAnsi="Times New Roman"/>
                <w:b/>
                <w:sz w:val="20"/>
                <w:szCs w:val="20"/>
              </w:rPr>
            </w:pPr>
            <w:r w:rsidRPr="000C5BD1">
              <w:rPr>
                <w:rFonts w:ascii="Times New Roman" w:eastAsiaTheme="minorHAnsi" w:hAnsi="Times New Roman"/>
                <w:b/>
                <w:sz w:val="20"/>
                <w:szCs w:val="20"/>
              </w:rPr>
              <w:t>Митинг, возложение венков</w:t>
            </w:r>
          </w:p>
        </w:tc>
        <w:tc>
          <w:tcPr>
            <w:tcW w:w="3969"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Администрация</w:t>
            </w:r>
          </w:p>
          <w:p w:rsidR="00611377" w:rsidRPr="000C5BD1" w:rsidRDefault="00611377" w:rsidP="00611377">
            <w:pPr>
              <w:rPr>
                <w:rFonts w:ascii="Times New Roman" w:eastAsiaTheme="minorHAnsi" w:hAnsi="Times New Roman"/>
                <w:sz w:val="20"/>
                <w:szCs w:val="20"/>
              </w:rPr>
            </w:pPr>
            <w:proofErr w:type="spellStart"/>
            <w:r w:rsidRPr="000C5BD1">
              <w:rPr>
                <w:rFonts w:ascii="Times New Roman" w:eastAsiaTheme="minorHAnsi" w:hAnsi="Times New Roman"/>
                <w:sz w:val="20"/>
                <w:szCs w:val="20"/>
              </w:rPr>
              <w:t>Дерюжова</w:t>
            </w:r>
            <w:proofErr w:type="spellEnd"/>
            <w:r w:rsidRPr="000C5BD1">
              <w:rPr>
                <w:rFonts w:ascii="Times New Roman" w:eastAsiaTheme="minorHAnsi" w:hAnsi="Times New Roman"/>
                <w:sz w:val="20"/>
                <w:szCs w:val="20"/>
              </w:rPr>
              <w:t xml:space="preserve"> И.Т.</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Киселёва И.Т.</w:t>
            </w:r>
          </w:p>
          <w:p w:rsidR="00611377" w:rsidRPr="000C5BD1" w:rsidRDefault="00611377" w:rsidP="00611377">
            <w:pPr>
              <w:rPr>
                <w:rFonts w:ascii="Times New Roman" w:eastAsiaTheme="minorHAnsi" w:hAnsi="Times New Roman"/>
                <w:sz w:val="20"/>
                <w:szCs w:val="20"/>
              </w:rPr>
            </w:pPr>
          </w:p>
        </w:tc>
      </w:tr>
      <w:tr w:rsidR="000C5BD1" w:rsidRPr="000C5BD1" w:rsidTr="000C5BD1">
        <w:tc>
          <w:tcPr>
            <w:tcW w:w="817"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3</w:t>
            </w:r>
          </w:p>
        </w:tc>
        <w:tc>
          <w:tcPr>
            <w:tcW w:w="1134"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14.00-15.00</w:t>
            </w:r>
          </w:p>
        </w:tc>
        <w:tc>
          <w:tcPr>
            <w:tcW w:w="3827" w:type="dxa"/>
          </w:tcPr>
          <w:p w:rsidR="00611377" w:rsidRPr="000C5BD1" w:rsidRDefault="00611377" w:rsidP="00611377">
            <w:pPr>
              <w:rPr>
                <w:rFonts w:ascii="Times New Roman" w:eastAsiaTheme="minorHAnsi" w:hAnsi="Times New Roman"/>
                <w:b/>
                <w:sz w:val="20"/>
                <w:szCs w:val="20"/>
              </w:rPr>
            </w:pPr>
            <w:r w:rsidRPr="000C5BD1">
              <w:rPr>
                <w:rFonts w:ascii="Times New Roman" w:eastAsiaTheme="minorHAnsi" w:hAnsi="Times New Roman"/>
                <w:b/>
                <w:sz w:val="20"/>
                <w:szCs w:val="20"/>
              </w:rPr>
              <w:t>Кросс «Веселые старты»</w:t>
            </w:r>
          </w:p>
        </w:tc>
        <w:tc>
          <w:tcPr>
            <w:tcW w:w="3969"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Администрация</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Киселёва И.Т.,</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Работники ГБОУ ООШ с.Малый</w:t>
            </w:r>
            <w:proofErr w:type="gramStart"/>
            <w:r w:rsidRPr="000C5BD1">
              <w:rPr>
                <w:rFonts w:ascii="Times New Roman" w:eastAsiaTheme="minorHAnsi" w:hAnsi="Times New Roman"/>
                <w:sz w:val="20"/>
                <w:szCs w:val="20"/>
              </w:rPr>
              <w:t xml:space="preserve"> Т</w:t>
            </w:r>
            <w:proofErr w:type="gramEnd"/>
            <w:r w:rsidRPr="000C5BD1">
              <w:rPr>
                <w:rFonts w:ascii="Times New Roman" w:eastAsiaTheme="minorHAnsi" w:hAnsi="Times New Roman"/>
                <w:sz w:val="20"/>
                <w:szCs w:val="20"/>
              </w:rPr>
              <w:t>олкай</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Алеева В.М.</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Работники ДК</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Салимов И.Ф.</w:t>
            </w:r>
          </w:p>
        </w:tc>
      </w:tr>
      <w:tr w:rsidR="000C5BD1" w:rsidRPr="000C5BD1" w:rsidTr="000C5BD1">
        <w:tc>
          <w:tcPr>
            <w:tcW w:w="817"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4</w:t>
            </w:r>
          </w:p>
        </w:tc>
        <w:tc>
          <w:tcPr>
            <w:tcW w:w="1134"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21.00-23.00</w:t>
            </w:r>
          </w:p>
        </w:tc>
        <w:tc>
          <w:tcPr>
            <w:tcW w:w="3827" w:type="dxa"/>
          </w:tcPr>
          <w:p w:rsidR="00611377" w:rsidRPr="000C5BD1" w:rsidRDefault="00611377" w:rsidP="00611377">
            <w:pPr>
              <w:rPr>
                <w:rFonts w:ascii="Times New Roman" w:eastAsiaTheme="minorHAnsi" w:hAnsi="Times New Roman"/>
                <w:b/>
                <w:sz w:val="20"/>
                <w:szCs w:val="20"/>
              </w:rPr>
            </w:pPr>
            <w:r w:rsidRPr="000C5BD1">
              <w:rPr>
                <w:rFonts w:ascii="Times New Roman" w:eastAsiaTheme="minorHAnsi" w:hAnsi="Times New Roman"/>
                <w:b/>
                <w:sz w:val="20"/>
                <w:szCs w:val="20"/>
              </w:rPr>
              <w:t>Праздничная дискотека</w:t>
            </w:r>
          </w:p>
        </w:tc>
        <w:tc>
          <w:tcPr>
            <w:tcW w:w="3969" w:type="dxa"/>
          </w:tcPr>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Работники ДК</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Салимов И.Ф.,</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Администрация</w:t>
            </w:r>
          </w:p>
          <w:p w:rsidR="00611377" w:rsidRPr="000C5BD1" w:rsidRDefault="00611377" w:rsidP="00611377">
            <w:pPr>
              <w:rPr>
                <w:rFonts w:ascii="Times New Roman" w:eastAsiaTheme="minorHAnsi" w:hAnsi="Times New Roman"/>
                <w:sz w:val="20"/>
                <w:szCs w:val="20"/>
              </w:rPr>
            </w:pPr>
            <w:r w:rsidRPr="000C5BD1">
              <w:rPr>
                <w:rFonts w:ascii="Times New Roman" w:eastAsiaTheme="minorHAnsi" w:hAnsi="Times New Roman"/>
                <w:sz w:val="20"/>
                <w:szCs w:val="20"/>
              </w:rPr>
              <w:t>Киселёва И.Т.</w:t>
            </w:r>
          </w:p>
        </w:tc>
      </w:tr>
    </w:tbl>
    <w:p w:rsidR="00F8568F" w:rsidRDefault="00F8568F" w:rsidP="00611377">
      <w:pPr>
        <w:rPr>
          <w:rFonts w:ascii="Times New Roman" w:hAnsi="Times New Roman"/>
          <w:sz w:val="20"/>
          <w:szCs w:val="20"/>
          <w:lang w:eastAsia="ru-RU"/>
        </w:rPr>
      </w:pPr>
    </w:p>
    <w:p w:rsidR="00AE7BC3" w:rsidRDefault="00AE7BC3" w:rsidP="00AE7BC3">
      <w:pPr>
        <w:rPr>
          <w:rFonts w:ascii="Times New Roman" w:hAnsi="Times New Roman"/>
          <w:sz w:val="20"/>
          <w:szCs w:val="20"/>
          <w:lang w:eastAsia="ru-RU"/>
        </w:rPr>
      </w:pPr>
    </w:p>
    <w:p w:rsidR="00C208B2" w:rsidRPr="000C5BD1" w:rsidRDefault="00C208B2" w:rsidP="00AE7BC3">
      <w:pPr>
        <w:jc w:val="center"/>
        <w:rPr>
          <w:rFonts w:ascii="Times New Roman" w:hAnsi="Times New Roman"/>
          <w:sz w:val="20"/>
          <w:szCs w:val="20"/>
          <w:lang w:eastAsia="ru-RU"/>
        </w:rPr>
      </w:pPr>
      <w:r w:rsidRPr="000C5BD1">
        <w:rPr>
          <w:rFonts w:ascii="Times New Roman" w:hAnsi="Times New Roman"/>
          <w:b/>
          <w:color w:val="000000"/>
          <w:sz w:val="20"/>
          <w:szCs w:val="20"/>
          <w:lang w:eastAsia="ru-RU"/>
        </w:rPr>
        <w:t xml:space="preserve">План мероприятий </w:t>
      </w:r>
      <w:r w:rsidRPr="000C5BD1">
        <w:rPr>
          <w:rFonts w:ascii="Times New Roman" w:hAnsi="Times New Roman"/>
          <w:b/>
          <w:sz w:val="20"/>
          <w:szCs w:val="20"/>
          <w:lang w:eastAsia="ru-RU"/>
        </w:rPr>
        <w:t xml:space="preserve">по подготовке и проведению основных массовых мероприятий и акций, посвященных </w:t>
      </w:r>
      <w:r w:rsidR="00195CB6">
        <w:rPr>
          <w:rFonts w:ascii="Times New Roman" w:hAnsi="Times New Roman"/>
          <w:b/>
          <w:sz w:val="20"/>
          <w:szCs w:val="20"/>
          <w:lang w:eastAsia="ru-RU"/>
        </w:rPr>
        <w:t xml:space="preserve">                </w:t>
      </w:r>
      <w:r w:rsidRPr="000C5BD1">
        <w:rPr>
          <w:rFonts w:ascii="Times New Roman" w:hAnsi="Times New Roman"/>
          <w:b/>
          <w:sz w:val="20"/>
          <w:szCs w:val="20"/>
          <w:lang w:eastAsia="ru-RU"/>
        </w:rPr>
        <w:t>73-й годовщине Победы в Великой Отечественной войне 1941-1945 годов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7"/>
        <w:gridCol w:w="3602"/>
        <w:gridCol w:w="2407"/>
        <w:gridCol w:w="2696"/>
      </w:tblGrid>
      <w:tr w:rsidR="00195CB6" w:rsidRPr="000C5BD1" w:rsidTr="00195CB6">
        <w:tc>
          <w:tcPr>
            <w:tcW w:w="617" w:type="dxa"/>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t xml:space="preserve">№ </w:t>
            </w:r>
            <w:proofErr w:type="gramStart"/>
            <w:r w:rsidRPr="000C5BD1">
              <w:rPr>
                <w:rFonts w:ascii="Times New Roman" w:hAnsi="Times New Roman"/>
                <w:color w:val="000000"/>
                <w:sz w:val="20"/>
                <w:szCs w:val="20"/>
                <w:lang w:eastAsia="ru-RU"/>
              </w:rPr>
              <w:t>п</w:t>
            </w:r>
            <w:proofErr w:type="gramEnd"/>
            <w:r w:rsidRPr="000C5BD1">
              <w:rPr>
                <w:rFonts w:ascii="Times New Roman" w:hAnsi="Times New Roman"/>
                <w:color w:val="000000"/>
                <w:sz w:val="20"/>
                <w:szCs w:val="20"/>
                <w:lang w:eastAsia="ru-RU"/>
              </w:rPr>
              <w:t>/п</w:t>
            </w:r>
          </w:p>
        </w:tc>
        <w:tc>
          <w:tcPr>
            <w:tcW w:w="3602"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Наименование мероприятия</w:t>
            </w:r>
          </w:p>
        </w:tc>
        <w:tc>
          <w:tcPr>
            <w:tcW w:w="2407"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Срок реализации</w:t>
            </w:r>
          </w:p>
        </w:tc>
        <w:tc>
          <w:tcPr>
            <w:tcW w:w="2696"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Ответственный исполнитель</w:t>
            </w:r>
          </w:p>
        </w:tc>
      </w:tr>
      <w:tr w:rsidR="00195CB6" w:rsidRPr="000C5BD1" w:rsidTr="00195CB6">
        <w:trPr>
          <w:trHeight w:val="1419"/>
        </w:trPr>
        <w:tc>
          <w:tcPr>
            <w:tcW w:w="617" w:type="dxa"/>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t>1</w:t>
            </w:r>
          </w:p>
        </w:tc>
        <w:tc>
          <w:tcPr>
            <w:tcW w:w="3602" w:type="dxa"/>
          </w:tcPr>
          <w:p w:rsidR="00C208B2" w:rsidRPr="00AE7BC3" w:rsidRDefault="00C208B2" w:rsidP="00E92A87">
            <w:pPr>
              <w:rPr>
                <w:rFonts w:ascii="Times New Roman" w:hAnsi="Times New Roman"/>
                <w:b/>
                <w:color w:val="000000"/>
                <w:sz w:val="20"/>
                <w:szCs w:val="20"/>
                <w:lang w:eastAsia="ru-RU"/>
              </w:rPr>
            </w:pPr>
            <w:r w:rsidRPr="00AE7BC3">
              <w:rPr>
                <w:rFonts w:ascii="Times New Roman" w:hAnsi="Times New Roman"/>
                <w:b/>
                <w:color w:val="000000"/>
                <w:sz w:val="20"/>
                <w:szCs w:val="20"/>
                <w:lang w:eastAsia="ru-RU"/>
              </w:rPr>
              <w:t>Проведение рабочих совещаний по подготовке и проведению основных торжественных  мероприятий, посвященных 73-й годовщине Победы в ВОВ 1941-1945 годов</w:t>
            </w:r>
          </w:p>
          <w:p w:rsidR="00C208B2" w:rsidRPr="00AE7BC3" w:rsidRDefault="00C208B2" w:rsidP="00E92A87">
            <w:pPr>
              <w:rPr>
                <w:rFonts w:ascii="Times New Roman" w:hAnsi="Times New Roman"/>
                <w:b/>
                <w:color w:val="000000"/>
                <w:sz w:val="20"/>
                <w:szCs w:val="20"/>
                <w:lang w:eastAsia="ru-RU"/>
              </w:rPr>
            </w:pPr>
          </w:p>
        </w:tc>
        <w:tc>
          <w:tcPr>
            <w:tcW w:w="2407"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еженедельно</w:t>
            </w:r>
          </w:p>
        </w:tc>
        <w:tc>
          <w:tcPr>
            <w:tcW w:w="2696" w:type="dxa"/>
          </w:tcPr>
          <w:p w:rsidR="00C208B2" w:rsidRPr="00AE7BC3" w:rsidRDefault="00C208B2" w:rsidP="00E92A87">
            <w:pPr>
              <w:rPr>
                <w:rFonts w:ascii="Times New Roman" w:hAnsi="Times New Roman"/>
                <w:color w:val="000000"/>
                <w:sz w:val="20"/>
                <w:szCs w:val="20"/>
                <w:lang w:eastAsia="ru-RU"/>
              </w:rPr>
            </w:pPr>
            <w:proofErr w:type="spellStart"/>
            <w:r w:rsidRPr="00AE7BC3">
              <w:rPr>
                <w:rFonts w:ascii="Times New Roman" w:hAnsi="Times New Roman"/>
                <w:color w:val="000000"/>
                <w:sz w:val="20"/>
                <w:szCs w:val="20"/>
                <w:lang w:eastAsia="ru-RU"/>
              </w:rPr>
              <w:t>Дерюжова</w:t>
            </w:r>
            <w:proofErr w:type="spellEnd"/>
            <w:r w:rsidRPr="00AE7BC3">
              <w:rPr>
                <w:rFonts w:ascii="Times New Roman" w:hAnsi="Times New Roman"/>
                <w:color w:val="000000"/>
                <w:sz w:val="20"/>
                <w:szCs w:val="20"/>
                <w:lang w:eastAsia="ru-RU"/>
              </w:rPr>
              <w:t xml:space="preserve"> И.Т.</w:t>
            </w:r>
          </w:p>
        </w:tc>
      </w:tr>
      <w:tr w:rsidR="00195CB6" w:rsidRPr="000C5BD1" w:rsidTr="00784FB1">
        <w:trPr>
          <w:trHeight w:val="557"/>
        </w:trPr>
        <w:tc>
          <w:tcPr>
            <w:tcW w:w="617" w:type="dxa"/>
            <w:tcBorders>
              <w:bottom w:val="single" w:sz="4" w:space="0" w:color="auto"/>
              <w:right w:val="single" w:sz="4" w:space="0" w:color="auto"/>
            </w:tcBorders>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lastRenderedPageBreak/>
              <w:t>2</w:t>
            </w:r>
          </w:p>
        </w:tc>
        <w:tc>
          <w:tcPr>
            <w:tcW w:w="3602" w:type="dxa"/>
            <w:tcBorders>
              <w:left w:val="single" w:sz="4" w:space="0" w:color="auto"/>
              <w:bottom w:val="single" w:sz="4" w:space="0" w:color="auto"/>
            </w:tcBorders>
          </w:tcPr>
          <w:p w:rsidR="00C208B2" w:rsidRPr="00AE7BC3" w:rsidRDefault="00C208B2" w:rsidP="00E92A87">
            <w:pPr>
              <w:rPr>
                <w:rFonts w:ascii="Times New Roman" w:hAnsi="Times New Roman"/>
                <w:b/>
                <w:color w:val="000000"/>
                <w:sz w:val="20"/>
                <w:szCs w:val="20"/>
                <w:lang w:eastAsia="ru-RU"/>
              </w:rPr>
            </w:pPr>
            <w:r w:rsidRPr="00AE7BC3">
              <w:rPr>
                <w:rFonts w:ascii="Times New Roman" w:hAnsi="Times New Roman"/>
                <w:b/>
                <w:color w:val="000000"/>
                <w:sz w:val="20"/>
                <w:szCs w:val="20"/>
                <w:lang w:eastAsia="ru-RU"/>
              </w:rPr>
              <w:t>Организация и проведение акции «Георгиевская ленточка»</w:t>
            </w:r>
          </w:p>
        </w:tc>
        <w:tc>
          <w:tcPr>
            <w:tcW w:w="2407"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24.04.2018-04.05.2018</w:t>
            </w:r>
          </w:p>
        </w:tc>
        <w:tc>
          <w:tcPr>
            <w:tcW w:w="2696" w:type="dxa"/>
          </w:tcPr>
          <w:p w:rsidR="00C208B2" w:rsidRPr="00AE7BC3" w:rsidRDefault="00C208B2" w:rsidP="00195CB6">
            <w:pPr>
              <w:pStyle w:val="a4"/>
              <w:rPr>
                <w:rFonts w:ascii="Times New Roman" w:hAnsi="Times New Roman"/>
                <w:sz w:val="20"/>
                <w:szCs w:val="20"/>
                <w:lang w:eastAsia="ru-RU"/>
              </w:rPr>
            </w:pPr>
            <w:proofErr w:type="spellStart"/>
            <w:r w:rsidRPr="00AE7BC3">
              <w:rPr>
                <w:rFonts w:ascii="Times New Roman" w:hAnsi="Times New Roman"/>
                <w:sz w:val="20"/>
                <w:szCs w:val="20"/>
                <w:lang w:eastAsia="ru-RU"/>
              </w:rPr>
              <w:t>Дерюжова</w:t>
            </w:r>
            <w:proofErr w:type="spellEnd"/>
            <w:r w:rsidRPr="00AE7BC3">
              <w:rPr>
                <w:rFonts w:ascii="Times New Roman" w:hAnsi="Times New Roman"/>
                <w:sz w:val="20"/>
                <w:szCs w:val="20"/>
                <w:lang w:eastAsia="ru-RU"/>
              </w:rPr>
              <w:t xml:space="preserve"> И.Т.</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Игаева Т.Б.</w:t>
            </w:r>
          </w:p>
        </w:tc>
      </w:tr>
      <w:tr w:rsidR="00195CB6" w:rsidRPr="000C5BD1" w:rsidTr="00784FB1">
        <w:trPr>
          <w:trHeight w:val="915"/>
        </w:trPr>
        <w:tc>
          <w:tcPr>
            <w:tcW w:w="617" w:type="dxa"/>
            <w:tcBorders>
              <w:top w:val="single" w:sz="4" w:space="0" w:color="auto"/>
            </w:tcBorders>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t>3</w:t>
            </w:r>
          </w:p>
        </w:tc>
        <w:tc>
          <w:tcPr>
            <w:tcW w:w="3602" w:type="dxa"/>
            <w:tcBorders>
              <w:top w:val="single" w:sz="4" w:space="0" w:color="auto"/>
            </w:tcBorders>
          </w:tcPr>
          <w:p w:rsidR="00C208B2" w:rsidRPr="00AE7BC3" w:rsidRDefault="00C208B2" w:rsidP="00E92A87">
            <w:pPr>
              <w:rPr>
                <w:rFonts w:ascii="Times New Roman" w:hAnsi="Times New Roman"/>
                <w:b/>
                <w:color w:val="000000"/>
                <w:sz w:val="20"/>
                <w:szCs w:val="20"/>
                <w:lang w:eastAsia="ru-RU"/>
              </w:rPr>
            </w:pPr>
            <w:r w:rsidRPr="00AE7BC3">
              <w:rPr>
                <w:rFonts w:ascii="Times New Roman" w:hAnsi="Times New Roman"/>
                <w:b/>
                <w:color w:val="000000"/>
                <w:sz w:val="20"/>
                <w:szCs w:val="20"/>
                <w:lang w:eastAsia="ru-RU"/>
              </w:rPr>
              <w:t xml:space="preserve">Проведение работ по благоустройству территории  обелисков воинской </w:t>
            </w:r>
            <w:r w:rsidRPr="00AE7BC3">
              <w:rPr>
                <w:rFonts w:ascii="Times New Roman" w:hAnsi="Times New Roman"/>
                <w:color w:val="000000"/>
                <w:sz w:val="20"/>
                <w:szCs w:val="20"/>
                <w:lang w:eastAsia="ru-RU"/>
              </w:rPr>
              <w:t>славы</w:t>
            </w:r>
          </w:p>
        </w:tc>
        <w:tc>
          <w:tcPr>
            <w:tcW w:w="2407"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до 04.05.2018</w:t>
            </w:r>
          </w:p>
        </w:tc>
        <w:tc>
          <w:tcPr>
            <w:tcW w:w="2696" w:type="dxa"/>
          </w:tcPr>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Реблян И.Е.</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Самойлова Т.И.</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Салимов И.Ф.</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Золотарев П.Н.</w:t>
            </w:r>
          </w:p>
          <w:p w:rsidR="00C208B2" w:rsidRPr="00AE7BC3" w:rsidRDefault="00C208B2" w:rsidP="00195CB6">
            <w:pPr>
              <w:pStyle w:val="a4"/>
              <w:rPr>
                <w:rFonts w:ascii="Times New Roman" w:hAnsi="Times New Roman"/>
                <w:sz w:val="20"/>
                <w:szCs w:val="20"/>
                <w:lang w:eastAsia="ru-RU"/>
              </w:rPr>
            </w:pPr>
          </w:p>
        </w:tc>
      </w:tr>
      <w:tr w:rsidR="00195CB6" w:rsidRPr="000C5BD1" w:rsidTr="00195CB6">
        <w:tc>
          <w:tcPr>
            <w:tcW w:w="617" w:type="dxa"/>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t>4</w:t>
            </w:r>
          </w:p>
        </w:tc>
        <w:tc>
          <w:tcPr>
            <w:tcW w:w="3602" w:type="dxa"/>
          </w:tcPr>
          <w:p w:rsidR="00C208B2" w:rsidRPr="00AE7BC3" w:rsidRDefault="00C208B2" w:rsidP="00E92A87">
            <w:pPr>
              <w:rPr>
                <w:rFonts w:ascii="Times New Roman" w:hAnsi="Times New Roman"/>
                <w:b/>
                <w:color w:val="000000"/>
                <w:sz w:val="20"/>
                <w:szCs w:val="20"/>
                <w:lang w:eastAsia="ru-RU"/>
              </w:rPr>
            </w:pPr>
            <w:r w:rsidRPr="00AE7BC3">
              <w:rPr>
                <w:rFonts w:ascii="Times New Roman" w:hAnsi="Times New Roman"/>
                <w:b/>
                <w:color w:val="000000"/>
                <w:sz w:val="20"/>
                <w:szCs w:val="20"/>
                <w:lang w:eastAsia="ru-RU"/>
              </w:rPr>
              <w:t>Организация и проведение памятных церемониалов у обелиска с.Малый</w:t>
            </w:r>
            <w:proofErr w:type="gramStart"/>
            <w:r w:rsidRPr="00AE7BC3">
              <w:rPr>
                <w:rFonts w:ascii="Times New Roman" w:hAnsi="Times New Roman"/>
                <w:b/>
                <w:color w:val="000000"/>
                <w:sz w:val="20"/>
                <w:szCs w:val="20"/>
                <w:lang w:eastAsia="ru-RU"/>
              </w:rPr>
              <w:t xml:space="preserve"> Т</w:t>
            </w:r>
            <w:proofErr w:type="gramEnd"/>
            <w:r w:rsidRPr="00AE7BC3">
              <w:rPr>
                <w:rFonts w:ascii="Times New Roman" w:hAnsi="Times New Roman"/>
                <w:b/>
                <w:color w:val="000000"/>
                <w:sz w:val="20"/>
                <w:szCs w:val="20"/>
                <w:lang w:eastAsia="ru-RU"/>
              </w:rPr>
              <w:t>олкай и памятника погибшим воинам в пос. Передовка</w:t>
            </w:r>
          </w:p>
        </w:tc>
        <w:tc>
          <w:tcPr>
            <w:tcW w:w="2407" w:type="dxa"/>
          </w:tcPr>
          <w:p w:rsidR="00C208B2" w:rsidRPr="00AE7BC3" w:rsidRDefault="00C208B2" w:rsidP="00E92A87">
            <w:pPr>
              <w:rPr>
                <w:rFonts w:ascii="Times New Roman" w:hAnsi="Times New Roman"/>
                <w:color w:val="000000"/>
                <w:sz w:val="20"/>
                <w:szCs w:val="20"/>
                <w:lang w:eastAsia="ru-RU"/>
              </w:rPr>
            </w:pPr>
          </w:p>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09.05.2018</w:t>
            </w:r>
          </w:p>
        </w:tc>
        <w:tc>
          <w:tcPr>
            <w:tcW w:w="2696" w:type="dxa"/>
          </w:tcPr>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Салимов И.Ф.</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Золотарев П.Н.</w:t>
            </w:r>
          </w:p>
        </w:tc>
      </w:tr>
      <w:tr w:rsidR="00195CB6" w:rsidRPr="000C5BD1" w:rsidTr="00195CB6">
        <w:tc>
          <w:tcPr>
            <w:tcW w:w="617" w:type="dxa"/>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t>5</w:t>
            </w:r>
          </w:p>
        </w:tc>
        <w:tc>
          <w:tcPr>
            <w:tcW w:w="3602" w:type="dxa"/>
          </w:tcPr>
          <w:p w:rsidR="00C208B2" w:rsidRPr="00AE7BC3" w:rsidRDefault="00C208B2" w:rsidP="00E92A87">
            <w:pPr>
              <w:rPr>
                <w:rFonts w:ascii="Times New Roman" w:hAnsi="Times New Roman"/>
                <w:b/>
                <w:color w:val="000000"/>
                <w:sz w:val="20"/>
                <w:szCs w:val="20"/>
                <w:lang w:eastAsia="ru-RU"/>
              </w:rPr>
            </w:pPr>
            <w:r w:rsidRPr="00AE7BC3">
              <w:rPr>
                <w:rFonts w:ascii="Times New Roman" w:hAnsi="Times New Roman"/>
                <w:b/>
                <w:color w:val="000000"/>
                <w:sz w:val="20"/>
                <w:szCs w:val="20"/>
                <w:lang w:eastAsia="ru-RU"/>
              </w:rPr>
              <w:t>Организация и проведение в образовательных учреждениях тематических культурных программ военно-патриотической направленности, встреч учащихся с ветеранами ВОВ и тружениками тыла</w:t>
            </w:r>
          </w:p>
        </w:tc>
        <w:tc>
          <w:tcPr>
            <w:tcW w:w="2407"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04.05.2018-08.05.2018</w:t>
            </w:r>
          </w:p>
        </w:tc>
        <w:tc>
          <w:tcPr>
            <w:tcW w:w="2696" w:type="dxa"/>
          </w:tcPr>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Самойлова Т.И.</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Реблян И.Е.</w:t>
            </w:r>
          </w:p>
        </w:tc>
      </w:tr>
      <w:tr w:rsidR="00195CB6" w:rsidRPr="000C5BD1" w:rsidTr="00195CB6">
        <w:tc>
          <w:tcPr>
            <w:tcW w:w="617" w:type="dxa"/>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t>6</w:t>
            </w:r>
          </w:p>
        </w:tc>
        <w:tc>
          <w:tcPr>
            <w:tcW w:w="3602" w:type="dxa"/>
          </w:tcPr>
          <w:p w:rsidR="00C208B2" w:rsidRPr="00AE7BC3" w:rsidRDefault="00C208B2" w:rsidP="00E92A87">
            <w:pPr>
              <w:rPr>
                <w:rFonts w:ascii="Times New Roman" w:hAnsi="Times New Roman"/>
                <w:b/>
                <w:color w:val="000000"/>
                <w:sz w:val="20"/>
                <w:szCs w:val="20"/>
                <w:lang w:eastAsia="ru-RU"/>
              </w:rPr>
            </w:pPr>
            <w:r w:rsidRPr="00AE7BC3">
              <w:rPr>
                <w:rFonts w:ascii="Times New Roman" w:hAnsi="Times New Roman"/>
                <w:b/>
                <w:color w:val="000000"/>
                <w:sz w:val="20"/>
                <w:szCs w:val="20"/>
                <w:lang w:eastAsia="ru-RU"/>
              </w:rPr>
              <w:t>Организация и проведение в рамках Всероссийской акции «Бессмертный полк» шествия добровольцев в колонне с портретами родственников-фронтовиков</w:t>
            </w:r>
          </w:p>
        </w:tc>
        <w:tc>
          <w:tcPr>
            <w:tcW w:w="2407"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09.05.2018</w:t>
            </w:r>
          </w:p>
        </w:tc>
        <w:tc>
          <w:tcPr>
            <w:tcW w:w="2696" w:type="dxa"/>
          </w:tcPr>
          <w:p w:rsidR="00C208B2" w:rsidRPr="00AE7BC3" w:rsidRDefault="00C208B2" w:rsidP="00195CB6">
            <w:pPr>
              <w:pStyle w:val="a4"/>
              <w:rPr>
                <w:rFonts w:ascii="Times New Roman" w:hAnsi="Times New Roman"/>
                <w:sz w:val="20"/>
                <w:szCs w:val="20"/>
                <w:lang w:eastAsia="ru-RU"/>
              </w:rPr>
            </w:pPr>
            <w:proofErr w:type="spellStart"/>
            <w:r w:rsidRPr="00AE7BC3">
              <w:rPr>
                <w:rFonts w:ascii="Times New Roman" w:hAnsi="Times New Roman"/>
                <w:sz w:val="20"/>
                <w:szCs w:val="20"/>
                <w:lang w:eastAsia="ru-RU"/>
              </w:rPr>
              <w:t>Дерюжова</w:t>
            </w:r>
            <w:proofErr w:type="spellEnd"/>
            <w:r w:rsidRPr="00AE7BC3">
              <w:rPr>
                <w:rFonts w:ascii="Times New Roman" w:hAnsi="Times New Roman"/>
                <w:sz w:val="20"/>
                <w:szCs w:val="20"/>
                <w:lang w:eastAsia="ru-RU"/>
              </w:rPr>
              <w:t xml:space="preserve"> И.Т.</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Реблян И.Е.</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Самойлова И.Е.</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Львов Н.Н.</w:t>
            </w:r>
          </w:p>
          <w:p w:rsidR="00C208B2" w:rsidRPr="00AE7BC3" w:rsidRDefault="00C208B2" w:rsidP="00E92A87">
            <w:pPr>
              <w:rPr>
                <w:rFonts w:ascii="Times New Roman" w:hAnsi="Times New Roman"/>
                <w:color w:val="000000"/>
                <w:sz w:val="20"/>
                <w:szCs w:val="20"/>
                <w:lang w:eastAsia="ru-RU"/>
              </w:rPr>
            </w:pPr>
          </w:p>
        </w:tc>
      </w:tr>
      <w:tr w:rsidR="00195CB6" w:rsidRPr="000C5BD1" w:rsidTr="00195CB6">
        <w:tc>
          <w:tcPr>
            <w:tcW w:w="617" w:type="dxa"/>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t>7</w:t>
            </w:r>
          </w:p>
        </w:tc>
        <w:tc>
          <w:tcPr>
            <w:tcW w:w="3602" w:type="dxa"/>
          </w:tcPr>
          <w:p w:rsidR="00C208B2" w:rsidRPr="00AE7BC3" w:rsidRDefault="00C208B2" w:rsidP="00E92A87">
            <w:pPr>
              <w:rPr>
                <w:rFonts w:ascii="Times New Roman" w:hAnsi="Times New Roman"/>
                <w:b/>
                <w:color w:val="000000"/>
                <w:sz w:val="20"/>
                <w:szCs w:val="20"/>
                <w:lang w:eastAsia="ru-RU"/>
              </w:rPr>
            </w:pPr>
            <w:proofErr w:type="gramStart"/>
            <w:r w:rsidRPr="00AE7BC3">
              <w:rPr>
                <w:rFonts w:ascii="Times New Roman" w:hAnsi="Times New Roman"/>
                <w:b/>
                <w:color w:val="000000"/>
                <w:sz w:val="20"/>
                <w:szCs w:val="20"/>
                <w:lang w:eastAsia="ru-RU"/>
              </w:rPr>
              <w:t>Велопробег</w:t>
            </w:r>
            <w:proofErr w:type="gramEnd"/>
            <w:r w:rsidRPr="00AE7BC3">
              <w:rPr>
                <w:rFonts w:ascii="Times New Roman" w:hAnsi="Times New Roman"/>
                <w:b/>
                <w:color w:val="000000"/>
                <w:sz w:val="20"/>
                <w:szCs w:val="20"/>
                <w:lang w:eastAsia="ru-RU"/>
              </w:rPr>
              <w:t xml:space="preserve"> посвященный 73-й годовщине победы в Великой Отечественной войне 1941-1945 г.</w:t>
            </w:r>
          </w:p>
        </w:tc>
        <w:tc>
          <w:tcPr>
            <w:tcW w:w="2407"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04.05.2018</w:t>
            </w:r>
          </w:p>
        </w:tc>
        <w:tc>
          <w:tcPr>
            <w:tcW w:w="2696" w:type="dxa"/>
          </w:tcPr>
          <w:p w:rsidR="00195CB6"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Золотарев П.Н.</w:t>
            </w:r>
          </w:p>
          <w:p w:rsidR="00C208B2" w:rsidRPr="00AE7BC3" w:rsidRDefault="00C208B2" w:rsidP="00195CB6">
            <w:pPr>
              <w:pStyle w:val="a4"/>
              <w:rPr>
                <w:rFonts w:ascii="Times New Roman" w:hAnsi="Times New Roman"/>
                <w:sz w:val="20"/>
                <w:szCs w:val="20"/>
                <w:lang w:eastAsia="ru-RU"/>
              </w:rPr>
            </w:pPr>
            <w:proofErr w:type="spellStart"/>
            <w:r w:rsidRPr="00AE7BC3">
              <w:rPr>
                <w:rFonts w:ascii="Times New Roman" w:hAnsi="Times New Roman"/>
                <w:sz w:val="20"/>
                <w:szCs w:val="20"/>
                <w:lang w:eastAsia="ru-RU"/>
              </w:rPr>
              <w:t>Атякшева</w:t>
            </w:r>
            <w:proofErr w:type="spellEnd"/>
            <w:r w:rsidRPr="00AE7BC3">
              <w:rPr>
                <w:rFonts w:ascii="Times New Roman" w:hAnsi="Times New Roman"/>
                <w:sz w:val="20"/>
                <w:szCs w:val="20"/>
                <w:lang w:eastAsia="ru-RU"/>
              </w:rPr>
              <w:t xml:space="preserve"> Р.Ю.</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Игаева Т.Б.</w:t>
            </w:r>
          </w:p>
        </w:tc>
      </w:tr>
      <w:tr w:rsidR="00195CB6" w:rsidRPr="000C5BD1" w:rsidTr="00195CB6">
        <w:trPr>
          <w:trHeight w:val="811"/>
        </w:trPr>
        <w:tc>
          <w:tcPr>
            <w:tcW w:w="617" w:type="dxa"/>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t>9</w:t>
            </w:r>
          </w:p>
        </w:tc>
        <w:tc>
          <w:tcPr>
            <w:tcW w:w="3602" w:type="dxa"/>
          </w:tcPr>
          <w:p w:rsidR="00784FB1" w:rsidRPr="00AE7BC3" w:rsidRDefault="00C208B2" w:rsidP="00784FB1">
            <w:pPr>
              <w:rPr>
                <w:rFonts w:ascii="Times New Roman" w:hAnsi="Times New Roman"/>
                <w:b/>
                <w:color w:val="000000"/>
                <w:sz w:val="20"/>
                <w:szCs w:val="20"/>
                <w:lang w:eastAsia="ru-RU"/>
              </w:rPr>
            </w:pPr>
            <w:r w:rsidRPr="00AE7BC3">
              <w:rPr>
                <w:rFonts w:ascii="Times New Roman" w:hAnsi="Times New Roman"/>
                <w:b/>
                <w:color w:val="000000"/>
                <w:sz w:val="20"/>
                <w:szCs w:val="20"/>
                <w:lang w:eastAsia="ru-RU"/>
              </w:rPr>
              <w:t xml:space="preserve">Организация и проведение праздничных концертов, </w:t>
            </w:r>
            <w:r w:rsidR="00784FB1" w:rsidRPr="00AE7BC3">
              <w:rPr>
                <w:rFonts w:ascii="Times New Roman" w:hAnsi="Times New Roman"/>
                <w:b/>
                <w:color w:val="000000"/>
                <w:sz w:val="20"/>
                <w:szCs w:val="20"/>
                <w:lang w:eastAsia="ru-RU"/>
              </w:rPr>
              <w:t>салютов (фейерверков) 09.05.2018</w:t>
            </w:r>
          </w:p>
        </w:tc>
        <w:tc>
          <w:tcPr>
            <w:tcW w:w="2407" w:type="dxa"/>
          </w:tcPr>
          <w:p w:rsidR="00C208B2" w:rsidRPr="00AE7BC3" w:rsidRDefault="00C208B2" w:rsidP="00784FB1">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09.05.2018</w:t>
            </w:r>
          </w:p>
        </w:tc>
        <w:tc>
          <w:tcPr>
            <w:tcW w:w="2696" w:type="dxa"/>
          </w:tcPr>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Золотарев П.Н.</w:t>
            </w:r>
          </w:p>
          <w:p w:rsidR="00C208B2" w:rsidRPr="00AE7BC3" w:rsidRDefault="00C208B2" w:rsidP="00195CB6">
            <w:pPr>
              <w:pStyle w:val="a4"/>
              <w:rPr>
                <w:rFonts w:ascii="Times New Roman" w:hAnsi="Times New Roman"/>
                <w:sz w:val="20"/>
                <w:szCs w:val="20"/>
                <w:lang w:eastAsia="ru-RU"/>
              </w:rPr>
            </w:pPr>
            <w:r w:rsidRPr="00AE7BC3">
              <w:rPr>
                <w:rFonts w:ascii="Times New Roman" w:hAnsi="Times New Roman"/>
                <w:sz w:val="20"/>
                <w:szCs w:val="20"/>
                <w:lang w:eastAsia="ru-RU"/>
              </w:rPr>
              <w:t>Тимошкина В.М.</w:t>
            </w:r>
          </w:p>
          <w:p w:rsidR="00C208B2" w:rsidRPr="00AE7BC3" w:rsidRDefault="00C208B2" w:rsidP="00784FB1">
            <w:pPr>
              <w:pStyle w:val="a4"/>
              <w:rPr>
                <w:rFonts w:ascii="Times New Roman" w:hAnsi="Times New Roman"/>
                <w:sz w:val="20"/>
                <w:szCs w:val="20"/>
                <w:lang w:eastAsia="ru-RU"/>
              </w:rPr>
            </w:pPr>
            <w:r w:rsidRPr="00AE7BC3">
              <w:rPr>
                <w:rFonts w:ascii="Times New Roman" w:hAnsi="Times New Roman"/>
                <w:sz w:val="20"/>
                <w:szCs w:val="20"/>
                <w:lang w:eastAsia="ru-RU"/>
              </w:rPr>
              <w:t>Тимошкин И.В.</w:t>
            </w:r>
          </w:p>
        </w:tc>
      </w:tr>
      <w:tr w:rsidR="00195CB6" w:rsidRPr="000C5BD1" w:rsidTr="00195CB6">
        <w:tc>
          <w:tcPr>
            <w:tcW w:w="617" w:type="dxa"/>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t>10</w:t>
            </w:r>
          </w:p>
        </w:tc>
        <w:tc>
          <w:tcPr>
            <w:tcW w:w="3602" w:type="dxa"/>
          </w:tcPr>
          <w:p w:rsidR="00C208B2" w:rsidRPr="00AE7BC3" w:rsidRDefault="00C208B2" w:rsidP="00E92A87">
            <w:pPr>
              <w:rPr>
                <w:rFonts w:ascii="Times New Roman" w:hAnsi="Times New Roman"/>
                <w:b/>
                <w:color w:val="000000"/>
                <w:sz w:val="20"/>
                <w:szCs w:val="20"/>
                <w:lang w:eastAsia="ru-RU"/>
              </w:rPr>
            </w:pPr>
            <w:r w:rsidRPr="00AE7BC3">
              <w:rPr>
                <w:rFonts w:ascii="Times New Roman" w:hAnsi="Times New Roman"/>
                <w:b/>
                <w:color w:val="000000"/>
                <w:sz w:val="20"/>
                <w:szCs w:val="20"/>
                <w:lang w:eastAsia="ru-RU"/>
              </w:rPr>
              <w:t xml:space="preserve">Организация и показ </w:t>
            </w:r>
            <w:proofErr w:type="gramStart"/>
            <w:r w:rsidRPr="00AE7BC3">
              <w:rPr>
                <w:rFonts w:ascii="Times New Roman" w:hAnsi="Times New Roman"/>
                <w:b/>
                <w:color w:val="000000"/>
                <w:sz w:val="20"/>
                <w:szCs w:val="20"/>
                <w:lang w:eastAsia="ru-RU"/>
              </w:rPr>
              <w:t>видеоматериалов</w:t>
            </w:r>
            <w:proofErr w:type="gramEnd"/>
            <w:r w:rsidRPr="00AE7BC3">
              <w:rPr>
                <w:rFonts w:ascii="Times New Roman" w:hAnsi="Times New Roman"/>
                <w:b/>
                <w:color w:val="000000"/>
                <w:sz w:val="20"/>
                <w:szCs w:val="20"/>
                <w:lang w:eastAsia="ru-RU"/>
              </w:rPr>
              <w:t xml:space="preserve"> посвященные 73-й годовщине Великой Отечественной войне 1941-1945</w:t>
            </w:r>
          </w:p>
        </w:tc>
        <w:tc>
          <w:tcPr>
            <w:tcW w:w="2407"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09.05.2018</w:t>
            </w:r>
          </w:p>
        </w:tc>
        <w:tc>
          <w:tcPr>
            <w:tcW w:w="2696"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Золотарев П.Н.</w:t>
            </w:r>
          </w:p>
        </w:tc>
      </w:tr>
      <w:tr w:rsidR="00195CB6" w:rsidRPr="000C5BD1" w:rsidTr="00195CB6">
        <w:trPr>
          <w:trHeight w:val="1088"/>
        </w:trPr>
        <w:tc>
          <w:tcPr>
            <w:tcW w:w="617" w:type="dxa"/>
          </w:tcPr>
          <w:p w:rsidR="00C208B2" w:rsidRPr="000C5BD1" w:rsidRDefault="00C208B2" w:rsidP="00E92A87">
            <w:pPr>
              <w:rPr>
                <w:rFonts w:ascii="Times New Roman" w:hAnsi="Times New Roman"/>
                <w:color w:val="000000"/>
                <w:sz w:val="20"/>
                <w:szCs w:val="20"/>
                <w:lang w:eastAsia="ru-RU"/>
              </w:rPr>
            </w:pPr>
            <w:r w:rsidRPr="000C5BD1">
              <w:rPr>
                <w:rFonts w:ascii="Times New Roman" w:hAnsi="Times New Roman"/>
                <w:color w:val="000000"/>
                <w:sz w:val="20"/>
                <w:szCs w:val="20"/>
                <w:lang w:eastAsia="ru-RU"/>
              </w:rPr>
              <w:t>11</w:t>
            </w:r>
          </w:p>
        </w:tc>
        <w:tc>
          <w:tcPr>
            <w:tcW w:w="3602" w:type="dxa"/>
          </w:tcPr>
          <w:p w:rsidR="00C208B2" w:rsidRPr="00AE7BC3" w:rsidRDefault="00C208B2" w:rsidP="00E92A87">
            <w:pPr>
              <w:rPr>
                <w:rFonts w:ascii="Times New Roman" w:hAnsi="Times New Roman"/>
                <w:b/>
                <w:color w:val="000000"/>
                <w:sz w:val="20"/>
                <w:szCs w:val="20"/>
                <w:lang w:eastAsia="ru-RU"/>
              </w:rPr>
            </w:pPr>
            <w:r w:rsidRPr="00AE7BC3">
              <w:rPr>
                <w:rFonts w:ascii="Times New Roman" w:hAnsi="Times New Roman"/>
                <w:b/>
                <w:color w:val="000000"/>
                <w:sz w:val="20"/>
                <w:szCs w:val="20"/>
                <w:lang w:eastAsia="ru-RU"/>
              </w:rPr>
              <w:t>Вручение поздравительных открыток лицам, рожденным в 1927-1945 годах (поколение «дети войны»)</w:t>
            </w:r>
          </w:p>
        </w:tc>
        <w:tc>
          <w:tcPr>
            <w:tcW w:w="2407" w:type="dxa"/>
          </w:tcPr>
          <w:p w:rsidR="00C208B2" w:rsidRPr="00AE7BC3" w:rsidRDefault="00C208B2" w:rsidP="00E92A87">
            <w:pPr>
              <w:rPr>
                <w:rFonts w:ascii="Times New Roman" w:hAnsi="Times New Roman"/>
                <w:color w:val="000000"/>
                <w:sz w:val="20"/>
                <w:szCs w:val="20"/>
                <w:lang w:eastAsia="ru-RU"/>
              </w:rPr>
            </w:pPr>
            <w:r w:rsidRPr="00AE7BC3">
              <w:rPr>
                <w:rFonts w:ascii="Times New Roman" w:hAnsi="Times New Roman"/>
                <w:color w:val="000000"/>
                <w:sz w:val="20"/>
                <w:szCs w:val="20"/>
                <w:lang w:eastAsia="ru-RU"/>
              </w:rPr>
              <w:t>до 10.04.2018</w:t>
            </w:r>
          </w:p>
        </w:tc>
        <w:tc>
          <w:tcPr>
            <w:tcW w:w="2696" w:type="dxa"/>
          </w:tcPr>
          <w:p w:rsidR="00C208B2" w:rsidRPr="00AE7BC3" w:rsidRDefault="00C208B2" w:rsidP="00195CB6">
            <w:pPr>
              <w:pStyle w:val="a4"/>
              <w:rPr>
                <w:rFonts w:ascii="Times New Roman" w:hAnsi="Times New Roman"/>
                <w:sz w:val="20"/>
                <w:szCs w:val="20"/>
                <w:lang w:eastAsia="ru-RU"/>
              </w:rPr>
            </w:pPr>
            <w:proofErr w:type="spellStart"/>
            <w:r w:rsidRPr="00AE7BC3">
              <w:rPr>
                <w:rFonts w:ascii="Times New Roman" w:hAnsi="Times New Roman"/>
                <w:sz w:val="20"/>
                <w:szCs w:val="20"/>
                <w:lang w:eastAsia="ru-RU"/>
              </w:rPr>
              <w:t>Дерюжова</w:t>
            </w:r>
            <w:proofErr w:type="spellEnd"/>
            <w:r w:rsidRPr="00AE7BC3">
              <w:rPr>
                <w:rFonts w:ascii="Times New Roman" w:hAnsi="Times New Roman"/>
                <w:sz w:val="20"/>
                <w:szCs w:val="20"/>
                <w:lang w:eastAsia="ru-RU"/>
              </w:rPr>
              <w:t xml:space="preserve"> И.Т.</w:t>
            </w:r>
          </w:p>
          <w:p w:rsidR="00C208B2" w:rsidRPr="00AE7BC3" w:rsidRDefault="00C208B2" w:rsidP="00784FB1">
            <w:pPr>
              <w:pStyle w:val="a4"/>
              <w:rPr>
                <w:rFonts w:ascii="Times New Roman" w:hAnsi="Times New Roman"/>
                <w:sz w:val="20"/>
                <w:szCs w:val="20"/>
                <w:lang w:eastAsia="ru-RU"/>
              </w:rPr>
            </w:pPr>
            <w:r w:rsidRPr="00AE7BC3">
              <w:rPr>
                <w:rFonts w:ascii="Times New Roman" w:hAnsi="Times New Roman"/>
                <w:sz w:val="20"/>
                <w:szCs w:val="20"/>
                <w:lang w:eastAsia="ru-RU"/>
              </w:rPr>
              <w:t>Львов Н.Н.</w:t>
            </w:r>
          </w:p>
        </w:tc>
      </w:tr>
    </w:tbl>
    <w:p w:rsidR="00C208B2" w:rsidRPr="000C5BD1" w:rsidRDefault="00C208B2" w:rsidP="00C208B2">
      <w:pPr>
        <w:rPr>
          <w:rFonts w:ascii="Times New Roman" w:hAnsi="Times New Roman"/>
          <w:color w:val="000000"/>
          <w:sz w:val="20"/>
          <w:szCs w:val="20"/>
          <w:lang w:eastAsia="ru-RU"/>
        </w:rPr>
      </w:pPr>
    </w:p>
    <w:p w:rsidR="00D846BE" w:rsidRDefault="00D846BE" w:rsidP="00611377">
      <w:pPr>
        <w:rPr>
          <w:rFonts w:ascii="Times New Roman" w:hAnsi="Times New Roman"/>
          <w:lang w:eastAsia="ru-RU"/>
        </w:rPr>
      </w:pPr>
    </w:p>
    <w:p w:rsidR="00D846BE" w:rsidRDefault="00D846BE" w:rsidP="00611377">
      <w:pPr>
        <w:rPr>
          <w:rFonts w:ascii="Times New Roman" w:hAnsi="Times New Roman"/>
          <w:lang w:eastAsia="ru-RU"/>
        </w:rPr>
      </w:pPr>
    </w:p>
    <w:tbl>
      <w:tblPr>
        <w:tblpPr w:leftFromText="180" w:rightFromText="180" w:bottomFromText="200" w:vertAnchor="text" w:horzAnchor="margin" w:tblpY="28"/>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44"/>
        <w:gridCol w:w="4356"/>
        <w:gridCol w:w="1658"/>
      </w:tblGrid>
      <w:tr w:rsidR="00784FB1" w:rsidRPr="00D846BE" w:rsidTr="00784FB1">
        <w:trPr>
          <w:trHeight w:val="696"/>
        </w:trPr>
        <w:tc>
          <w:tcPr>
            <w:tcW w:w="10458" w:type="dxa"/>
            <w:gridSpan w:val="3"/>
          </w:tcPr>
          <w:p w:rsidR="00784FB1" w:rsidRPr="00D846BE" w:rsidRDefault="00784FB1" w:rsidP="00784FB1">
            <w:pPr>
              <w:widowControl w:val="0"/>
              <w:tabs>
                <w:tab w:val="left" w:pos="4290"/>
                <w:tab w:val="center" w:pos="4677"/>
                <w:tab w:val="right" w:pos="9355"/>
              </w:tabs>
              <w:suppressAutoHyphens/>
              <w:spacing w:after="0" w:line="240" w:lineRule="auto"/>
              <w:ind w:left="57" w:right="-113"/>
              <w:jc w:val="center"/>
              <w:rPr>
                <w:rFonts w:ascii="Times New Roman" w:eastAsia="WenQuanYi Micro Hei" w:hAnsi="Times New Roman"/>
                <w:b/>
                <w:kern w:val="26"/>
                <w:sz w:val="14"/>
                <w:szCs w:val="14"/>
                <w:lang w:eastAsia="zh-CN" w:bidi="hi-IN"/>
              </w:rPr>
            </w:pPr>
          </w:p>
          <w:p w:rsidR="00784FB1" w:rsidRPr="00D846BE" w:rsidRDefault="00784FB1" w:rsidP="00784FB1">
            <w:pPr>
              <w:widowControl w:val="0"/>
              <w:tabs>
                <w:tab w:val="left" w:pos="4290"/>
                <w:tab w:val="center" w:pos="4677"/>
                <w:tab w:val="right" w:pos="9355"/>
              </w:tabs>
              <w:suppressAutoHyphens/>
              <w:spacing w:after="0" w:line="240" w:lineRule="auto"/>
              <w:ind w:left="57" w:right="-113"/>
              <w:jc w:val="center"/>
              <w:rPr>
                <w:rFonts w:ascii="Cambria" w:eastAsia="MS Mincho" w:hAnsi="Cambria"/>
                <w:b/>
                <w:kern w:val="26"/>
                <w:sz w:val="14"/>
                <w:szCs w:val="14"/>
                <w:lang w:eastAsia="zh-CN" w:bidi="hi-IN"/>
              </w:rPr>
            </w:pPr>
            <w:r w:rsidRPr="00D846BE">
              <w:rPr>
                <w:rFonts w:ascii="Times New Roman" w:eastAsia="WenQuanYi Micro Hei" w:hAnsi="Times New Roman"/>
                <w:b/>
                <w:kern w:val="26"/>
                <w:sz w:val="14"/>
                <w:szCs w:val="14"/>
                <w:lang w:eastAsia="zh-CN" w:bidi="hi-IN"/>
              </w:rPr>
              <w:t>Учредители: Администрация сельского поселения Малый</w:t>
            </w:r>
            <w:proofErr w:type="gramStart"/>
            <w:r w:rsidRPr="00D846BE">
              <w:rPr>
                <w:rFonts w:ascii="Times New Roman" w:eastAsia="WenQuanYi Micro Hei" w:hAnsi="Times New Roman"/>
                <w:b/>
                <w:kern w:val="26"/>
                <w:sz w:val="14"/>
                <w:szCs w:val="14"/>
                <w:lang w:eastAsia="zh-CN" w:bidi="hi-IN"/>
              </w:rPr>
              <w:t xml:space="preserve"> Т</w:t>
            </w:r>
            <w:proofErr w:type="gramEnd"/>
            <w:r w:rsidRPr="00D846BE">
              <w:rPr>
                <w:rFonts w:ascii="Times New Roman" w:eastAsia="WenQuanYi Micro Hei" w:hAnsi="Times New Roman"/>
                <w:b/>
                <w:kern w:val="26"/>
                <w:sz w:val="14"/>
                <w:szCs w:val="14"/>
                <w:lang w:eastAsia="zh-CN" w:bidi="hi-IN"/>
              </w:rPr>
              <w:t>олкай муниципального района Похвистневский Самарской области и Собрание представителей сельского поселения Малый Толкай муниципального района Похвистневский Самарской области.</w:t>
            </w:r>
          </w:p>
          <w:p w:rsidR="00784FB1" w:rsidRPr="00D846BE" w:rsidRDefault="00784FB1" w:rsidP="00784FB1">
            <w:pPr>
              <w:widowControl w:val="0"/>
              <w:tabs>
                <w:tab w:val="center" w:pos="4677"/>
                <w:tab w:val="right" w:pos="9355"/>
              </w:tabs>
              <w:suppressAutoHyphens/>
              <w:spacing w:after="0" w:line="240" w:lineRule="auto"/>
              <w:ind w:left="57" w:right="-113"/>
              <w:jc w:val="center"/>
              <w:rPr>
                <w:rFonts w:ascii="Cambria" w:eastAsia="MS Mincho" w:hAnsi="Cambria"/>
                <w:b/>
                <w:kern w:val="26"/>
                <w:sz w:val="14"/>
                <w:szCs w:val="14"/>
                <w:lang w:eastAsia="zh-CN" w:bidi="hi-IN"/>
              </w:rPr>
            </w:pPr>
            <w:r w:rsidRPr="00D846BE">
              <w:rPr>
                <w:rFonts w:ascii="Times New Roman" w:eastAsia="WenQuanYi Micro Hei" w:hAnsi="Times New Roman"/>
                <w:b/>
                <w:kern w:val="26"/>
                <w:sz w:val="14"/>
                <w:szCs w:val="14"/>
                <w:lang w:eastAsia="zh-CN" w:bidi="hi-IN"/>
              </w:rPr>
              <w:t>Издатель: Администрация сельского поселения Малый</w:t>
            </w:r>
            <w:proofErr w:type="gramStart"/>
            <w:r w:rsidRPr="00D846BE">
              <w:rPr>
                <w:rFonts w:ascii="Times New Roman" w:eastAsia="WenQuanYi Micro Hei" w:hAnsi="Times New Roman"/>
                <w:b/>
                <w:kern w:val="26"/>
                <w:sz w:val="14"/>
                <w:szCs w:val="14"/>
                <w:lang w:eastAsia="zh-CN" w:bidi="hi-IN"/>
              </w:rPr>
              <w:t xml:space="preserve"> Т</w:t>
            </w:r>
            <w:proofErr w:type="gramEnd"/>
            <w:r w:rsidRPr="00D846BE">
              <w:rPr>
                <w:rFonts w:ascii="Times New Roman" w:eastAsia="WenQuanYi Micro Hei" w:hAnsi="Times New Roman"/>
                <w:b/>
                <w:kern w:val="26"/>
                <w:sz w:val="14"/>
                <w:szCs w:val="14"/>
                <w:lang w:eastAsia="zh-CN" w:bidi="hi-IN"/>
              </w:rPr>
              <w:t>олкай муниципального района Похвистневский Самарской области</w:t>
            </w:r>
          </w:p>
        </w:tc>
      </w:tr>
      <w:tr w:rsidR="00784FB1" w:rsidRPr="00D846BE" w:rsidTr="00784FB1">
        <w:trPr>
          <w:trHeight w:val="297"/>
        </w:trPr>
        <w:tc>
          <w:tcPr>
            <w:tcW w:w="4444" w:type="dxa"/>
          </w:tcPr>
          <w:p w:rsidR="00784FB1" w:rsidRPr="00D846BE" w:rsidRDefault="00784FB1" w:rsidP="00784FB1">
            <w:pPr>
              <w:widowControl w:val="0"/>
              <w:tabs>
                <w:tab w:val="center" w:pos="4677"/>
                <w:tab w:val="right" w:pos="9355"/>
              </w:tabs>
              <w:suppressAutoHyphens/>
              <w:spacing w:after="0" w:line="240" w:lineRule="auto"/>
              <w:ind w:right="-113"/>
              <w:rPr>
                <w:rFonts w:ascii="Cambria" w:eastAsia="MS Mincho" w:hAnsi="Cambria"/>
                <w:kern w:val="26"/>
                <w:sz w:val="14"/>
                <w:szCs w:val="14"/>
                <w:lang w:eastAsia="zh-CN" w:bidi="hi-IN"/>
              </w:rPr>
            </w:pPr>
            <w:r w:rsidRPr="00D846BE">
              <w:rPr>
                <w:rFonts w:ascii="Times New Roman" w:eastAsia="WenQuanYi Micro Hei" w:hAnsi="Times New Roman"/>
                <w:kern w:val="26"/>
                <w:sz w:val="14"/>
                <w:szCs w:val="14"/>
                <w:lang w:eastAsia="zh-CN" w:bidi="hi-IN"/>
              </w:rPr>
              <w:t>Адрес: Самарская область, Похвистневский район, село Малый</w:t>
            </w:r>
            <w:proofErr w:type="gramStart"/>
            <w:r w:rsidRPr="00D846BE">
              <w:rPr>
                <w:rFonts w:ascii="Times New Roman" w:eastAsia="WenQuanYi Micro Hei" w:hAnsi="Times New Roman"/>
                <w:kern w:val="26"/>
                <w:sz w:val="14"/>
                <w:szCs w:val="14"/>
                <w:lang w:eastAsia="zh-CN" w:bidi="hi-IN"/>
              </w:rPr>
              <w:t xml:space="preserve"> Т</w:t>
            </w:r>
            <w:proofErr w:type="gramEnd"/>
            <w:r w:rsidRPr="00D846BE">
              <w:rPr>
                <w:rFonts w:ascii="Times New Roman" w:eastAsia="WenQuanYi Micro Hei" w:hAnsi="Times New Roman"/>
                <w:kern w:val="26"/>
                <w:sz w:val="14"/>
                <w:szCs w:val="14"/>
                <w:lang w:eastAsia="zh-CN" w:bidi="hi-IN"/>
              </w:rPr>
              <w:t>олкай, ул. Молодежна,2 тел. 8(846-56) 54-1-40</w:t>
            </w:r>
          </w:p>
        </w:tc>
        <w:tc>
          <w:tcPr>
            <w:tcW w:w="4356" w:type="dxa"/>
          </w:tcPr>
          <w:p w:rsidR="00784FB1" w:rsidRPr="00D846BE" w:rsidRDefault="00784FB1" w:rsidP="00784FB1">
            <w:pPr>
              <w:widowControl w:val="0"/>
              <w:tabs>
                <w:tab w:val="center" w:pos="4677"/>
                <w:tab w:val="right" w:pos="9355"/>
              </w:tabs>
              <w:suppressAutoHyphens/>
              <w:spacing w:after="0" w:line="240" w:lineRule="auto"/>
              <w:ind w:right="-113"/>
              <w:rPr>
                <w:rFonts w:ascii="Cambria" w:eastAsia="MS Mincho" w:hAnsi="Cambria"/>
                <w:kern w:val="26"/>
                <w:sz w:val="14"/>
                <w:szCs w:val="14"/>
                <w:lang w:eastAsia="zh-CN" w:bidi="hi-IN"/>
              </w:rPr>
            </w:pPr>
            <w:r w:rsidRPr="00D846BE">
              <w:rPr>
                <w:rFonts w:ascii="Times New Roman" w:eastAsia="WenQuanYi Micro Hei" w:hAnsi="Times New Roman"/>
                <w:kern w:val="26"/>
                <w:sz w:val="14"/>
                <w:szCs w:val="14"/>
                <w:lang w:eastAsia="zh-CN" w:bidi="hi-IN"/>
              </w:rPr>
              <w:t xml:space="preserve">Тираж 100 экз. Подписано в печать </w:t>
            </w:r>
          </w:p>
        </w:tc>
        <w:tc>
          <w:tcPr>
            <w:tcW w:w="1658" w:type="dxa"/>
          </w:tcPr>
          <w:p w:rsidR="00784FB1" w:rsidRPr="00D846BE" w:rsidRDefault="00784FB1" w:rsidP="00784FB1">
            <w:pPr>
              <w:widowControl w:val="0"/>
              <w:tabs>
                <w:tab w:val="center" w:pos="4677"/>
                <w:tab w:val="right" w:pos="9355"/>
              </w:tabs>
              <w:suppressAutoHyphens/>
              <w:spacing w:after="0" w:line="240" w:lineRule="auto"/>
              <w:ind w:right="-113"/>
              <w:rPr>
                <w:rFonts w:ascii="Times New Roman" w:eastAsia="WenQuanYi Micro Hei" w:hAnsi="Times New Roman"/>
                <w:kern w:val="26"/>
                <w:sz w:val="14"/>
                <w:szCs w:val="14"/>
                <w:lang w:eastAsia="zh-CN" w:bidi="hi-IN"/>
              </w:rPr>
            </w:pPr>
            <w:r w:rsidRPr="00D846BE">
              <w:rPr>
                <w:rFonts w:ascii="Times New Roman" w:eastAsia="WenQuanYi Micro Hei" w:hAnsi="Times New Roman"/>
                <w:kern w:val="26"/>
                <w:sz w:val="14"/>
                <w:szCs w:val="14"/>
                <w:lang w:eastAsia="zh-CN" w:bidi="hi-IN"/>
              </w:rPr>
              <w:t>Редактор</w:t>
            </w:r>
          </w:p>
          <w:p w:rsidR="00784FB1" w:rsidRPr="00D846BE" w:rsidRDefault="00784FB1" w:rsidP="00784FB1">
            <w:pPr>
              <w:widowControl w:val="0"/>
              <w:tabs>
                <w:tab w:val="center" w:pos="4677"/>
                <w:tab w:val="right" w:pos="9355"/>
              </w:tabs>
              <w:suppressAutoHyphens/>
              <w:spacing w:after="0" w:line="240" w:lineRule="auto"/>
              <w:ind w:left="57" w:right="-113"/>
              <w:rPr>
                <w:rFonts w:ascii="Cambria" w:eastAsia="MS Mincho" w:hAnsi="Cambria"/>
                <w:kern w:val="26"/>
                <w:sz w:val="14"/>
                <w:szCs w:val="14"/>
                <w:lang w:eastAsia="zh-CN" w:bidi="hi-IN"/>
              </w:rPr>
            </w:pPr>
            <w:r w:rsidRPr="00D846BE">
              <w:rPr>
                <w:rFonts w:ascii="Times New Roman" w:eastAsia="WenQuanYi Micro Hei" w:hAnsi="Times New Roman"/>
                <w:kern w:val="26"/>
                <w:sz w:val="14"/>
                <w:szCs w:val="14"/>
                <w:lang w:eastAsia="zh-CN" w:bidi="hi-IN"/>
              </w:rPr>
              <w:t>Никишкина О.М.</w:t>
            </w:r>
          </w:p>
        </w:tc>
      </w:tr>
    </w:tbl>
    <w:p w:rsidR="000C5BD1" w:rsidRDefault="000C5BD1" w:rsidP="00611377">
      <w:pPr>
        <w:rPr>
          <w:rFonts w:ascii="Times New Roman" w:hAnsi="Times New Roman"/>
          <w:lang w:eastAsia="ru-RU"/>
        </w:rPr>
        <w:sectPr w:rsidR="000C5BD1" w:rsidSect="00611377">
          <w:type w:val="continuous"/>
          <w:pgSz w:w="11906" w:h="16838" w:code="9"/>
          <w:pgMar w:top="1440" w:right="1080" w:bottom="1440" w:left="1080" w:header="709" w:footer="709" w:gutter="0"/>
          <w:cols w:space="709"/>
          <w:docGrid w:linePitch="360"/>
        </w:sectPr>
      </w:pPr>
      <w:bookmarkStart w:id="17" w:name="_GoBack"/>
      <w:bookmarkEnd w:id="17"/>
    </w:p>
    <w:p w:rsidR="00A02C1E" w:rsidRPr="00AE7BC3" w:rsidRDefault="00A02C1E" w:rsidP="00AE7BC3">
      <w:pPr>
        <w:tabs>
          <w:tab w:val="left" w:pos="1380"/>
        </w:tabs>
        <w:rPr>
          <w:lang w:eastAsia="ru-RU"/>
        </w:rPr>
      </w:pPr>
    </w:p>
    <w:sectPr w:rsidR="00A02C1E" w:rsidRPr="00AE7BC3" w:rsidSect="00611377">
      <w:pgSz w:w="11906" w:h="16838" w:code="9"/>
      <w:pgMar w:top="1440" w:right="1080" w:bottom="1440" w:left="1080" w:header="70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055" w:rsidRDefault="00927055" w:rsidP="004E6A2B">
      <w:pPr>
        <w:spacing w:after="0" w:line="240" w:lineRule="auto"/>
      </w:pPr>
      <w:r>
        <w:separator/>
      </w:r>
    </w:p>
  </w:endnote>
  <w:endnote w:type="continuationSeparator" w:id="0">
    <w:p w:rsidR="00927055" w:rsidRDefault="00927055" w:rsidP="004E6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WenQuanYi Micro Hei">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055" w:rsidRDefault="00927055" w:rsidP="004E6A2B">
      <w:pPr>
        <w:spacing w:after="0" w:line="240" w:lineRule="auto"/>
      </w:pPr>
      <w:r>
        <w:separator/>
      </w:r>
    </w:p>
  </w:footnote>
  <w:footnote w:type="continuationSeparator" w:id="0">
    <w:p w:rsidR="00927055" w:rsidRDefault="00927055" w:rsidP="004E6A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C8A"/>
    <w:rsid w:val="000C5BD1"/>
    <w:rsid w:val="00195CB6"/>
    <w:rsid w:val="001D4D58"/>
    <w:rsid w:val="00226262"/>
    <w:rsid w:val="00296E3D"/>
    <w:rsid w:val="002F6CD1"/>
    <w:rsid w:val="0034097C"/>
    <w:rsid w:val="003B74D2"/>
    <w:rsid w:val="004259C8"/>
    <w:rsid w:val="00486B01"/>
    <w:rsid w:val="004D4F89"/>
    <w:rsid w:val="004E1DAD"/>
    <w:rsid w:val="004E6A2B"/>
    <w:rsid w:val="00586FBD"/>
    <w:rsid w:val="005B6293"/>
    <w:rsid w:val="005E43A1"/>
    <w:rsid w:val="00611377"/>
    <w:rsid w:val="00694F6A"/>
    <w:rsid w:val="007333BF"/>
    <w:rsid w:val="00784FB1"/>
    <w:rsid w:val="007B214C"/>
    <w:rsid w:val="008C5C8A"/>
    <w:rsid w:val="00927055"/>
    <w:rsid w:val="00955EAD"/>
    <w:rsid w:val="009911B3"/>
    <w:rsid w:val="009A6AF9"/>
    <w:rsid w:val="00A02C1E"/>
    <w:rsid w:val="00AE7BC3"/>
    <w:rsid w:val="00C208B2"/>
    <w:rsid w:val="00C31502"/>
    <w:rsid w:val="00CE315E"/>
    <w:rsid w:val="00D41CEA"/>
    <w:rsid w:val="00D533F5"/>
    <w:rsid w:val="00D75DE5"/>
    <w:rsid w:val="00D846BE"/>
    <w:rsid w:val="00E16ED3"/>
    <w:rsid w:val="00E90CEC"/>
    <w:rsid w:val="00EA6D8B"/>
    <w:rsid w:val="00EC4218"/>
    <w:rsid w:val="00F258AB"/>
    <w:rsid w:val="00F85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8A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F258AB"/>
    <w:pPr>
      <w:spacing w:after="0" w:line="240" w:lineRule="auto"/>
    </w:pPr>
    <w:rPr>
      <w:rFonts w:ascii="Times New Roman" w:eastAsia="Times New Roman" w:hAnsi="Times New Roman" w:cs="Times New Roman"/>
      <w:sz w:val="20"/>
    </w:rPr>
  </w:style>
  <w:style w:type="character" w:styleId="a3">
    <w:name w:val="line number"/>
    <w:basedOn w:val="a0"/>
    <w:uiPriority w:val="99"/>
    <w:semiHidden/>
    <w:unhideWhenUsed/>
    <w:rsid w:val="00F258AB"/>
  </w:style>
  <w:style w:type="paragraph" w:styleId="a4">
    <w:name w:val="No Spacing"/>
    <w:uiPriority w:val="1"/>
    <w:qFormat/>
    <w:rsid w:val="00F258AB"/>
    <w:pPr>
      <w:spacing w:after="0" w:line="240" w:lineRule="auto"/>
    </w:pPr>
    <w:rPr>
      <w:rFonts w:ascii="Calibri" w:eastAsia="Times New Roman" w:hAnsi="Calibri" w:cs="Times New Roman"/>
    </w:rPr>
  </w:style>
  <w:style w:type="paragraph" w:styleId="a5">
    <w:name w:val="header"/>
    <w:basedOn w:val="a"/>
    <w:link w:val="a6"/>
    <w:uiPriority w:val="99"/>
    <w:unhideWhenUsed/>
    <w:rsid w:val="004E6A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E6A2B"/>
    <w:rPr>
      <w:rFonts w:ascii="Calibri" w:eastAsia="Times New Roman" w:hAnsi="Calibri" w:cs="Times New Roman"/>
    </w:rPr>
  </w:style>
  <w:style w:type="paragraph" w:styleId="a7">
    <w:name w:val="footer"/>
    <w:basedOn w:val="a"/>
    <w:link w:val="a8"/>
    <w:uiPriority w:val="99"/>
    <w:unhideWhenUsed/>
    <w:rsid w:val="004E6A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E6A2B"/>
    <w:rPr>
      <w:rFonts w:ascii="Calibri" w:eastAsia="Times New Roman" w:hAnsi="Calibri" w:cs="Times New Roman"/>
    </w:rPr>
  </w:style>
  <w:style w:type="paragraph" w:styleId="a9">
    <w:name w:val="List Paragraph"/>
    <w:basedOn w:val="a"/>
    <w:uiPriority w:val="34"/>
    <w:qFormat/>
    <w:rsid w:val="007B214C"/>
    <w:pPr>
      <w:ind w:left="720"/>
      <w:contextualSpacing/>
    </w:pPr>
  </w:style>
  <w:style w:type="paragraph" w:styleId="aa">
    <w:name w:val="Balloon Text"/>
    <w:basedOn w:val="a"/>
    <w:link w:val="ab"/>
    <w:uiPriority w:val="99"/>
    <w:semiHidden/>
    <w:unhideWhenUsed/>
    <w:rsid w:val="001D4D5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D4D58"/>
    <w:rPr>
      <w:rFonts w:ascii="Tahoma" w:eastAsia="Times New Roman" w:hAnsi="Tahoma" w:cs="Tahoma"/>
      <w:sz w:val="16"/>
      <w:szCs w:val="16"/>
    </w:rPr>
  </w:style>
  <w:style w:type="character" w:styleId="ac">
    <w:name w:val="Hyperlink"/>
    <w:basedOn w:val="a0"/>
    <w:uiPriority w:val="99"/>
    <w:semiHidden/>
    <w:unhideWhenUsed/>
    <w:rsid w:val="001D4D58"/>
    <w:rPr>
      <w:color w:val="0000FF"/>
      <w:u w:val="single"/>
    </w:rPr>
  </w:style>
  <w:style w:type="table" w:styleId="ad">
    <w:name w:val="Table Grid"/>
    <w:basedOn w:val="a1"/>
    <w:uiPriority w:val="59"/>
    <w:rsid w:val="005B62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226262"/>
    <w:pPr>
      <w:spacing w:before="100" w:beforeAutospacing="1" w:after="100" w:afterAutospacing="1" w:line="240" w:lineRule="auto"/>
    </w:pPr>
    <w:rPr>
      <w:rFonts w:ascii="Times New Roman" w:hAnsi="Times New Roman"/>
      <w:sz w:val="24"/>
      <w:szCs w:val="24"/>
      <w:lang w:eastAsia="ru-RU"/>
    </w:rPr>
  </w:style>
  <w:style w:type="character" w:styleId="af">
    <w:name w:val="Emphasis"/>
    <w:basedOn w:val="a0"/>
    <w:uiPriority w:val="20"/>
    <w:qFormat/>
    <w:rsid w:val="00226262"/>
    <w:rPr>
      <w:i/>
      <w:iCs/>
    </w:rPr>
  </w:style>
  <w:style w:type="paragraph" w:customStyle="1" w:styleId="western">
    <w:name w:val="western"/>
    <w:basedOn w:val="a"/>
    <w:rsid w:val="00226262"/>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8A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F258AB"/>
    <w:pPr>
      <w:spacing w:after="0" w:line="240" w:lineRule="auto"/>
    </w:pPr>
    <w:rPr>
      <w:rFonts w:ascii="Times New Roman" w:eastAsia="Times New Roman" w:hAnsi="Times New Roman" w:cs="Times New Roman"/>
      <w:sz w:val="20"/>
    </w:rPr>
  </w:style>
  <w:style w:type="character" w:styleId="a3">
    <w:name w:val="line number"/>
    <w:basedOn w:val="a0"/>
    <w:uiPriority w:val="99"/>
    <w:semiHidden/>
    <w:unhideWhenUsed/>
    <w:rsid w:val="00F258AB"/>
  </w:style>
  <w:style w:type="paragraph" w:styleId="a4">
    <w:name w:val="No Spacing"/>
    <w:uiPriority w:val="1"/>
    <w:qFormat/>
    <w:rsid w:val="00F258AB"/>
    <w:pPr>
      <w:spacing w:after="0" w:line="240" w:lineRule="auto"/>
    </w:pPr>
    <w:rPr>
      <w:rFonts w:ascii="Calibri" w:eastAsia="Times New Roman" w:hAnsi="Calibri" w:cs="Times New Roman"/>
    </w:rPr>
  </w:style>
  <w:style w:type="paragraph" w:styleId="a5">
    <w:name w:val="header"/>
    <w:basedOn w:val="a"/>
    <w:link w:val="a6"/>
    <w:uiPriority w:val="99"/>
    <w:unhideWhenUsed/>
    <w:rsid w:val="004E6A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E6A2B"/>
    <w:rPr>
      <w:rFonts w:ascii="Calibri" w:eastAsia="Times New Roman" w:hAnsi="Calibri" w:cs="Times New Roman"/>
    </w:rPr>
  </w:style>
  <w:style w:type="paragraph" w:styleId="a7">
    <w:name w:val="footer"/>
    <w:basedOn w:val="a"/>
    <w:link w:val="a8"/>
    <w:uiPriority w:val="99"/>
    <w:unhideWhenUsed/>
    <w:rsid w:val="004E6A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E6A2B"/>
    <w:rPr>
      <w:rFonts w:ascii="Calibri" w:eastAsia="Times New Roman" w:hAnsi="Calibri" w:cs="Times New Roman"/>
    </w:rPr>
  </w:style>
  <w:style w:type="paragraph" w:styleId="a9">
    <w:name w:val="List Paragraph"/>
    <w:basedOn w:val="a"/>
    <w:uiPriority w:val="34"/>
    <w:qFormat/>
    <w:rsid w:val="007B214C"/>
    <w:pPr>
      <w:ind w:left="720"/>
      <w:contextualSpacing/>
    </w:pPr>
  </w:style>
  <w:style w:type="paragraph" w:styleId="aa">
    <w:name w:val="Balloon Text"/>
    <w:basedOn w:val="a"/>
    <w:link w:val="ab"/>
    <w:uiPriority w:val="99"/>
    <w:semiHidden/>
    <w:unhideWhenUsed/>
    <w:rsid w:val="001D4D5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D4D58"/>
    <w:rPr>
      <w:rFonts w:ascii="Tahoma" w:eastAsia="Times New Roman" w:hAnsi="Tahoma" w:cs="Tahoma"/>
      <w:sz w:val="16"/>
      <w:szCs w:val="16"/>
    </w:rPr>
  </w:style>
  <w:style w:type="character" w:styleId="ac">
    <w:name w:val="Hyperlink"/>
    <w:basedOn w:val="a0"/>
    <w:uiPriority w:val="99"/>
    <w:semiHidden/>
    <w:unhideWhenUsed/>
    <w:rsid w:val="001D4D58"/>
    <w:rPr>
      <w:color w:val="0000FF"/>
      <w:u w:val="single"/>
    </w:rPr>
  </w:style>
  <w:style w:type="table" w:styleId="ad">
    <w:name w:val="Table Grid"/>
    <w:basedOn w:val="a1"/>
    <w:uiPriority w:val="59"/>
    <w:rsid w:val="005B62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226262"/>
    <w:pPr>
      <w:spacing w:before="100" w:beforeAutospacing="1" w:after="100" w:afterAutospacing="1" w:line="240" w:lineRule="auto"/>
    </w:pPr>
    <w:rPr>
      <w:rFonts w:ascii="Times New Roman" w:hAnsi="Times New Roman"/>
      <w:sz w:val="24"/>
      <w:szCs w:val="24"/>
      <w:lang w:eastAsia="ru-RU"/>
    </w:rPr>
  </w:style>
  <w:style w:type="character" w:styleId="af">
    <w:name w:val="Emphasis"/>
    <w:basedOn w:val="a0"/>
    <w:uiPriority w:val="20"/>
    <w:qFormat/>
    <w:rsid w:val="00226262"/>
    <w:rPr>
      <w:i/>
      <w:iCs/>
    </w:rPr>
  </w:style>
  <w:style w:type="paragraph" w:customStyle="1" w:styleId="western">
    <w:name w:val="western"/>
    <w:basedOn w:val="a"/>
    <w:rsid w:val="00226262"/>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98920">
      <w:bodyDiv w:val="1"/>
      <w:marLeft w:val="0"/>
      <w:marRight w:val="0"/>
      <w:marTop w:val="0"/>
      <w:marBottom w:val="0"/>
      <w:divBdr>
        <w:top w:val="none" w:sz="0" w:space="0" w:color="auto"/>
        <w:left w:val="none" w:sz="0" w:space="0" w:color="auto"/>
        <w:bottom w:val="none" w:sz="0" w:space="0" w:color="auto"/>
        <w:right w:val="none" w:sz="0" w:space="0" w:color="auto"/>
      </w:divBdr>
    </w:div>
    <w:div w:id="125271455">
      <w:bodyDiv w:val="1"/>
      <w:marLeft w:val="0"/>
      <w:marRight w:val="0"/>
      <w:marTop w:val="0"/>
      <w:marBottom w:val="0"/>
      <w:divBdr>
        <w:top w:val="none" w:sz="0" w:space="0" w:color="auto"/>
        <w:left w:val="none" w:sz="0" w:space="0" w:color="auto"/>
        <w:bottom w:val="none" w:sz="0" w:space="0" w:color="auto"/>
        <w:right w:val="none" w:sz="0" w:space="0" w:color="auto"/>
      </w:divBdr>
    </w:div>
    <w:div w:id="925187589">
      <w:bodyDiv w:val="1"/>
      <w:marLeft w:val="0"/>
      <w:marRight w:val="0"/>
      <w:marTop w:val="0"/>
      <w:marBottom w:val="0"/>
      <w:divBdr>
        <w:top w:val="none" w:sz="0" w:space="0" w:color="auto"/>
        <w:left w:val="none" w:sz="0" w:space="0" w:color="auto"/>
        <w:bottom w:val="none" w:sz="0" w:space="0" w:color="auto"/>
        <w:right w:val="none" w:sz="0" w:space="0" w:color="auto"/>
      </w:divBdr>
    </w:div>
    <w:div w:id="1730615694">
      <w:bodyDiv w:val="1"/>
      <w:marLeft w:val="0"/>
      <w:marRight w:val="0"/>
      <w:marTop w:val="0"/>
      <w:marBottom w:val="0"/>
      <w:divBdr>
        <w:top w:val="none" w:sz="0" w:space="0" w:color="auto"/>
        <w:left w:val="none" w:sz="0" w:space="0" w:color="auto"/>
        <w:bottom w:val="none" w:sz="0" w:space="0" w:color="auto"/>
        <w:right w:val="none" w:sz="0" w:space="0" w:color="auto"/>
      </w:divBdr>
    </w:div>
    <w:div w:id="1782414300">
      <w:bodyDiv w:val="1"/>
      <w:marLeft w:val="0"/>
      <w:marRight w:val="0"/>
      <w:marTop w:val="0"/>
      <w:marBottom w:val="0"/>
      <w:divBdr>
        <w:top w:val="none" w:sz="0" w:space="0" w:color="auto"/>
        <w:left w:val="none" w:sz="0" w:space="0" w:color="auto"/>
        <w:bottom w:val="none" w:sz="0" w:space="0" w:color="auto"/>
        <w:right w:val="none" w:sz="0" w:space="0" w:color="auto"/>
      </w:divBdr>
    </w:div>
    <w:div w:id="19865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apajurist.ru/pension-system/oformleniye-snils/" TargetMode="External"/><Relationship Id="rId18" Type="http://schemas.openxmlformats.org/officeDocument/2006/relationships/hyperlink" Target="http://www.papajurist.ru/passport/zamena-vnutrennego-pasporta-po-vozrast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www.papajurist.ru/passport/zamena-pasporta-pri-smene-famili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mailto:pr_fkp@mail.ru"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papajurist.ru/passport/trebovaniya-k-fotografii-na-paspo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16C15-5B13-4090-9C5C-6781BB874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3341</Words>
  <Characters>19049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СП Малый Толкай</cp:lastModifiedBy>
  <cp:revision>2</cp:revision>
  <cp:lastPrinted>2018-04-26T07:39:00Z</cp:lastPrinted>
  <dcterms:created xsi:type="dcterms:W3CDTF">2018-04-26T08:02:00Z</dcterms:created>
  <dcterms:modified xsi:type="dcterms:W3CDTF">2018-04-26T08:02:00Z</dcterms:modified>
</cp:coreProperties>
</file>